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4ADF4" w14:textId="77777777" w:rsidR="00B96854" w:rsidRPr="00F566BF" w:rsidRDefault="00B96854" w:rsidP="00B96854">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7652529D" w14:textId="121915C8" w:rsidR="00B96854" w:rsidRPr="00F566BF" w:rsidRDefault="00AE330B" w:rsidP="00B96854">
      <w:pPr>
        <w:pStyle w:val="BodyTextIndent"/>
        <w:spacing w:line="240" w:lineRule="auto"/>
        <w:jc w:val="center"/>
        <w:rPr>
          <w:rFonts w:ascii="GHEA Grapalat" w:hAnsi="GHEA Grapalat"/>
          <w:i w:val="0"/>
          <w:lang w:val="af-ZA"/>
        </w:rPr>
      </w:pPr>
      <w:r>
        <w:rPr>
          <w:rFonts w:ascii="GHEA Grapalat" w:hAnsi="GHEA Grapalat"/>
          <w:i w:val="0"/>
          <w:lang w:val="af-ZA"/>
        </w:rPr>
        <w:t>ԲԱՑ</w:t>
      </w:r>
      <w:r w:rsidR="00513CB2">
        <w:rPr>
          <w:rFonts w:ascii="GHEA Grapalat" w:hAnsi="GHEA Grapalat"/>
          <w:i w:val="0"/>
          <w:lang w:val="af-ZA"/>
        </w:rPr>
        <w:t xml:space="preserve"> ՄՐՑՈՒՅԹ</w:t>
      </w:r>
      <w:r w:rsidR="00B96854">
        <w:rPr>
          <w:rFonts w:ascii="GHEA Grapalat" w:hAnsi="GHEA Grapalat"/>
          <w:i w:val="0"/>
          <w:lang w:val="af-ZA"/>
        </w:rPr>
        <w:t>Ի</w:t>
      </w:r>
      <w:r w:rsidR="00B96854">
        <w:rPr>
          <w:rFonts w:ascii="GHEA Grapalat" w:hAnsi="GHEA Grapalat"/>
          <w:i w:val="0"/>
          <w:lang w:val="hy-AM"/>
        </w:rPr>
        <w:t xml:space="preserve"> </w:t>
      </w:r>
      <w:r w:rsidR="00B96854" w:rsidRPr="00F566BF">
        <w:rPr>
          <w:rFonts w:ascii="GHEA Grapalat" w:hAnsi="GHEA Grapalat"/>
          <w:i w:val="0"/>
          <w:lang w:val="af-ZA"/>
        </w:rPr>
        <w:t>ՄԱՍԻՆ</w:t>
      </w:r>
    </w:p>
    <w:p w14:paraId="4F383D3B" w14:textId="77777777" w:rsidR="00B96854" w:rsidRPr="0054757D" w:rsidRDefault="00B96854" w:rsidP="00B96854">
      <w:pPr>
        <w:pStyle w:val="BodyTextIndent"/>
        <w:spacing w:line="240" w:lineRule="auto"/>
        <w:jc w:val="center"/>
        <w:rPr>
          <w:rFonts w:ascii="GHEA Grapalat" w:hAnsi="GHEA Grapalat"/>
          <w:i w:val="0"/>
          <w:lang w:val="af-ZA"/>
        </w:rPr>
      </w:pPr>
      <w:r w:rsidRPr="0054757D">
        <w:rPr>
          <w:rFonts w:ascii="GHEA Grapalat" w:hAnsi="GHEA Grapalat"/>
          <w:i w:val="0"/>
          <w:lang w:val="af-ZA"/>
        </w:rPr>
        <w:t>Հայտարարության սույն տեքստը հաստատված է գնահատող հանձնաժողովի</w:t>
      </w:r>
    </w:p>
    <w:p w14:paraId="3B91E55D" w14:textId="13C0AB10" w:rsidR="00B96854" w:rsidRPr="0054757D" w:rsidRDefault="00B96854" w:rsidP="00B96854">
      <w:pPr>
        <w:pStyle w:val="BodyTextIndent"/>
        <w:spacing w:line="240" w:lineRule="auto"/>
        <w:jc w:val="center"/>
        <w:rPr>
          <w:rFonts w:ascii="GHEA Grapalat" w:hAnsi="GHEA Grapalat"/>
          <w:i w:val="0"/>
          <w:lang w:val="af-ZA"/>
        </w:rPr>
      </w:pPr>
      <w:r>
        <w:rPr>
          <w:rFonts w:ascii="GHEA Grapalat" w:hAnsi="GHEA Grapalat"/>
          <w:i w:val="0"/>
          <w:lang w:val="af-ZA"/>
        </w:rPr>
        <w:t>202</w:t>
      </w:r>
      <w:r w:rsidR="000F3BAC">
        <w:rPr>
          <w:rFonts w:ascii="GHEA Grapalat" w:hAnsi="GHEA Grapalat"/>
          <w:i w:val="0"/>
          <w:lang w:val="af-ZA"/>
        </w:rPr>
        <w:t>6</w:t>
      </w:r>
      <w:r>
        <w:rPr>
          <w:rFonts w:ascii="GHEA Grapalat" w:hAnsi="GHEA Grapalat"/>
          <w:i w:val="0"/>
          <w:lang w:val="af-ZA"/>
        </w:rPr>
        <w:t xml:space="preserve"> թվականի </w:t>
      </w:r>
      <w:r w:rsidR="000F3BAC" w:rsidRPr="00F8501A">
        <w:rPr>
          <w:rFonts w:ascii="GHEA Grapalat" w:hAnsi="GHEA Grapalat"/>
          <w:i w:val="0"/>
          <w:lang w:val="hy-AM"/>
        </w:rPr>
        <w:t>փետրվարի</w:t>
      </w:r>
      <w:r w:rsidR="00BF6FDA" w:rsidRPr="00F8501A">
        <w:rPr>
          <w:rFonts w:ascii="GHEA Grapalat" w:hAnsi="GHEA Grapalat"/>
          <w:i w:val="0"/>
          <w:lang w:val="hy-AM"/>
        </w:rPr>
        <w:t xml:space="preserve"> </w:t>
      </w:r>
      <w:r w:rsidR="00F8501A" w:rsidRPr="00F8501A">
        <w:rPr>
          <w:rFonts w:ascii="GHEA Grapalat" w:hAnsi="GHEA Grapalat"/>
          <w:i w:val="0"/>
          <w:lang w:val="hy-AM"/>
        </w:rPr>
        <w:t>12</w:t>
      </w:r>
      <w:r w:rsidRPr="00F8501A">
        <w:rPr>
          <w:rFonts w:ascii="GHEA Grapalat" w:hAnsi="GHEA Grapalat"/>
          <w:i w:val="0"/>
          <w:lang w:val="af-ZA"/>
        </w:rPr>
        <w:t>-ի</w:t>
      </w:r>
      <w:r w:rsidR="007575F9">
        <w:rPr>
          <w:rFonts w:ascii="GHEA Grapalat" w:hAnsi="GHEA Grapalat"/>
          <w:i w:val="0"/>
          <w:lang w:val="af-ZA"/>
        </w:rPr>
        <w:t xml:space="preserve"> թիվ</w:t>
      </w:r>
      <w:r w:rsidRPr="00064790">
        <w:rPr>
          <w:rFonts w:ascii="GHEA Grapalat" w:hAnsi="GHEA Grapalat"/>
          <w:i w:val="0"/>
          <w:lang w:val="af-ZA"/>
        </w:rPr>
        <w:t xml:space="preserve"> </w:t>
      </w:r>
      <w:r w:rsidR="004B2B18">
        <w:rPr>
          <w:rFonts w:ascii="GHEA Grapalat" w:hAnsi="GHEA Grapalat"/>
          <w:i w:val="0"/>
          <w:lang w:val="af-ZA"/>
        </w:rPr>
        <w:t>2</w:t>
      </w:r>
      <w:r w:rsidRPr="00064790">
        <w:rPr>
          <w:rFonts w:ascii="GHEA Grapalat" w:hAnsi="GHEA Grapalat"/>
          <w:i w:val="0"/>
          <w:lang w:val="af-ZA"/>
        </w:rPr>
        <w:t xml:space="preserve"> որոշմամբ</w:t>
      </w:r>
      <w:r w:rsidRPr="0054757D">
        <w:rPr>
          <w:rFonts w:ascii="GHEA Grapalat" w:hAnsi="GHEA Grapalat"/>
          <w:i w:val="0"/>
          <w:lang w:val="af-ZA"/>
        </w:rPr>
        <w:t xml:space="preserve"> </w:t>
      </w:r>
    </w:p>
    <w:p w14:paraId="6718EDF6" w14:textId="77777777" w:rsidR="00B96854" w:rsidRPr="0054757D" w:rsidRDefault="00B96854" w:rsidP="00B96854">
      <w:pPr>
        <w:pStyle w:val="BodyTextIndent"/>
        <w:spacing w:line="240" w:lineRule="auto"/>
        <w:jc w:val="center"/>
        <w:rPr>
          <w:rFonts w:ascii="GHEA Grapalat" w:hAnsi="GHEA Grapalat"/>
          <w:i w:val="0"/>
          <w:lang w:val="af-ZA"/>
        </w:rPr>
      </w:pPr>
    </w:p>
    <w:p w14:paraId="426DD3A7" w14:textId="60A5E60A" w:rsidR="00B96854" w:rsidRDefault="00B96854" w:rsidP="00B96854">
      <w:pPr>
        <w:pStyle w:val="BodyTextIndent"/>
        <w:spacing w:line="240" w:lineRule="auto"/>
        <w:jc w:val="center"/>
        <w:rPr>
          <w:rFonts w:ascii="GHEA Grapalat" w:hAnsi="GHEA Grapalat"/>
          <w:b/>
          <w:i w:val="0"/>
          <w:lang w:val="af-ZA"/>
        </w:rPr>
      </w:pPr>
      <w:r w:rsidRPr="0054757D">
        <w:rPr>
          <w:rFonts w:ascii="GHEA Grapalat" w:hAnsi="GHEA Grapalat"/>
          <w:i w:val="0"/>
          <w:lang w:val="af-ZA"/>
        </w:rPr>
        <w:t xml:space="preserve">Ընթացակարգի </w:t>
      </w:r>
      <w:r w:rsidRPr="00671AFC">
        <w:rPr>
          <w:rFonts w:ascii="GHEA Grapalat" w:hAnsi="GHEA Grapalat"/>
          <w:i w:val="0"/>
          <w:lang w:val="af-ZA"/>
        </w:rPr>
        <w:t xml:space="preserve">ծածկագիրը` </w:t>
      </w:r>
      <w:r w:rsidR="00AE330B">
        <w:rPr>
          <w:rFonts w:ascii="GHEA Grapalat" w:hAnsi="GHEA Grapalat"/>
          <w:b/>
          <w:i w:val="0"/>
          <w:lang w:val="af-ZA"/>
        </w:rPr>
        <w:t>ԵՔ-ԲՄԽԾՁԲ-</w:t>
      </w:r>
      <w:r w:rsidR="00D12E88">
        <w:rPr>
          <w:rFonts w:ascii="GHEA Grapalat" w:hAnsi="GHEA Grapalat"/>
          <w:b/>
          <w:i w:val="0"/>
          <w:lang w:val="af-ZA"/>
        </w:rPr>
        <w:t>26/26</w:t>
      </w:r>
    </w:p>
    <w:p w14:paraId="57B3D481" w14:textId="77777777" w:rsidR="0093355B" w:rsidRDefault="0093355B" w:rsidP="00B96854">
      <w:pPr>
        <w:pStyle w:val="BodyTextIndent"/>
        <w:spacing w:line="240" w:lineRule="auto"/>
        <w:jc w:val="center"/>
        <w:rPr>
          <w:rFonts w:ascii="GHEA Grapalat" w:hAnsi="GHEA Grapalat"/>
          <w:b/>
          <w:i w:val="0"/>
          <w:lang w:val="af-ZA"/>
        </w:rPr>
      </w:pPr>
    </w:p>
    <w:p w14:paraId="1553A93D" w14:textId="697BBB13" w:rsidR="0091042F" w:rsidRPr="00F566BF" w:rsidRDefault="009F18D0" w:rsidP="00EF3662">
      <w:pPr>
        <w:pStyle w:val="BodyTextIndent"/>
        <w:spacing w:line="240" w:lineRule="auto"/>
        <w:jc w:val="center"/>
        <w:rPr>
          <w:rFonts w:ascii="GHEA Grapalat" w:hAnsi="GHEA Grapalat"/>
          <w:i w:val="0"/>
          <w:lang w:val="af-ZA"/>
        </w:rPr>
      </w:pPr>
      <w:r w:rsidRPr="00F566BF">
        <w:rPr>
          <w:rFonts w:ascii="GHEA Grapalat" w:hAnsi="GHEA Grapalat"/>
          <w:i w:val="0"/>
          <w:u w:val="single"/>
          <w:lang w:val="af-ZA"/>
        </w:rPr>
        <w:t xml:space="preserve">       </w:t>
      </w:r>
    </w:p>
    <w:p w14:paraId="45904C72" w14:textId="77777777" w:rsidR="0091042F" w:rsidRPr="00F566BF" w:rsidRDefault="0091042F" w:rsidP="00EF3662">
      <w:pPr>
        <w:pStyle w:val="BodyTextIndent"/>
        <w:spacing w:line="240" w:lineRule="auto"/>
        <w:rPr>
          <w:rFonts w:ascii="GHEA Grapalat" w:hAnsi="GHEA Grapalat"/>
          <w:i w:val="0"/>
          <w:lang w:val="af-ZA"/>
        </w:rPr>
      </w:pPr>
    </w:p>
    <w:p w14:paraId="5C93D8DB" w14:textId="4EEFB130" w:rsidR="00B96854" w:rsidRDefault="00B96854" w:rsidP="00B96854">
      <w:pPr>
        <w:pStyle w:val="BodyTextIndent"/>
        <w:spacing w:line="240" w:lineRule="auto"/>
        <w:ind w:firstLine="708"/>
        <w:rPr>
          <w:rFonts w:ascii="GHEA Grapalat" w:hAnsi="GHEA Grapalat"/>
          <w:i w:val="0"/>
          <w:lang w:val="af-ZA"/>
        </w:rPr>
      </w:pPr>
      <w:r w:rsidRPr="004F0586">
        <w:rPr>
          <w:rFonts w:ascii="GHEA Grapalat" w:hAnsi="GHEA Grapalat" w:cs="Sylfaen"/>
          <w:i w:val="0"/>
          <w:lang w:val="af-ZA"/>
        </w:rPr>
        <w:t>Պատվիրատուն</w:t>
      </w:r>
      <w:r w:rsidRPr="004F0586">
        <w:rPr>
          <w:rFonts w:ascii="GHEA Grapalat" w:hAnsi="GHEA Grapalat"/>
          <w:i w:val="0"/>
          <w:lang w:val="af-ZA"/>
        </w:rPr>
        <w:t xml:space="preserve">` </w:t>
      </w:r>
      <w:r w:rsidRPr="004F0586">
        <w:rPr>
          <w:rFonts w:ascii="GHEA Grapalat" w:hAnsi="GHEA Grapalat" w:cs="Sylfaen"/>
          <w:i w:val="0"/>
          <w:lang w:val="hy-AM"/>
        </w:rPr>
        <w:t>Երևանի</w:t>
      </w:r>
      <w:r w:rsidRPr="004F0586">
        <w:rPr>
          <w:rFonts w:ascii="GHEA Grapalat" w:hAnsi="GHEA Grapalat"/>
          <w:i w:val="0"/>
          <w:lang w:val="hy-AM"/>
        </w:rPr>
        <w:t xml:space="preserve"> </w:t>
      </w:r>
      <w:r w:rsidRPr="004F0586">
        <w:rPr>
          <w:rFonts w:ascii="GHEA Grapalat" w:hAnsi="GHEA Grapalat" w:cs="Sylfaen"/>
          <w:i w:val="0"/>
          <w:lang w:val="hy-AM"/>
        </w:rPr>
        <w:t>քաղաքապետարանը</w:t>
      </w:r>
      <w:r w:rsidRPr="004F0586">
        <w:rPr>
          <w:rFonts w:ascii="GHEA Grapalat" w:hAnsi="GHEA Grapalat"/>
          <w:i w:val="0"/>
          <w:lang w:val="af-ZA"/>
        </w:rPr>
        <w:t xml:space="preserve">, </w:t>
      </w:r>
      <w:r w:rsidRPr="004F0586">
        <w:rPr>
          <w:rFonts w:ascii="GHEA Grapalat" w:hAnsi="GHEA Grapalat" w:cs="Sylfaen"/>
          <w:i w:val="0"/>
          <w:lang w:val="af-ZA"/>
        </w:rPr>
        <w:t>որը</w:t>
      </w:r>
      <w:r w:rsidRPr="004F0586">
        <w:rPr>
          <w:rFonts w:ascii="GHEA Grapalat" w:hAnsi="GHEA Grapalat"/>
          <w:i w:val="0"/>
          <w:lang w:val="af-ZA"/>
        </w:rPr>
        <w:t xml:space="preserve"> </w:t>
      </w:r>
      <w:r w:rsidRPr="004F0586">
        <w:rPr>
          <w:rFonts w:ascii="GHEA Grapalat" w:hAnsi="GHEA Grapalat" w:cs="Sylfaen"/>
          <w:i w:val="0"/>
          <w:lang w:val="af-ZA"/>
        </w:rPr>
        <w:t>գտնվում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hy-AM"/>
        </w:rPr>
        <w:t xml:space="preserve"> </w:t>
      </w:r>
      <w:r w:rsidRPr="004F0586">
        <w:rPr>
          <w:rFonts w:ascii="GHEA Grapalat" w:hAnsi="GHEA Grapalat" w:cs="Sylfaen"/>
          <w:i w:val="0"/>
          <w:lang w:val="hy-AM"/>
        </w:rPr>
        <w:t>ք</w:t>
      </w:r>
      <w:r w:rsidRPr="004F0586">
        <w:rPr>
          <w:rFonts w:ascii="GHEA Grapalat" w:hAnsi="GHEA Grapalat"/>
          <w:i w:val="0"/>
          <w:lang w:val="hy-AM"/>
        </w:rPr>
        <w:t xml:space="preserve">. </w:t>
      </w:r>
      <w:r w:rsidRPr="004F0586">
        <w:rPr>
          <w:rFonts w:ascii="GHEA Grapalat" w:hAnsi="GHEA Grapalat" w:cs="Sylfaen"/>
          <w:i w:val="0"/>
          <w:lang w:val="hy-AM"/>
        </w:rPr>
        <w:t>Երևան</w:t>
      </w:r>
      <w:r w:rsidRPr="004F0586">
        <w:rPr>
          <w:rFonts w:ascii="GHEA Grapalat" w:hAnsi="GHEA Grapalat"/>
          <w:i w:val="0"/>
          <w:lang w:val="hy-AM"/>
        </w:rPr>
        <w:t xml:space="preserve">, </w:t>
      </w:r>
      <w:r w:rsidRPr="004F0586">
        <w:rPr>
          <w:rFonts w:ascii="GHEA Grapalat" w:hAnsi="GHEA Grapalat" w:cs="Sylfaen"/>
          <w:i w:val="0"/>
          <w:lang w:val="hy-AM"/>
        </w:rPr>
        <w:t>Արգիշտիի</w:t>
      </w:r>
      <w:r w:rsidRPr="004F0586">
        <w:rPr>
          <w:rFonts w:ascii="GHEA Grapalat" w:hAnsi="GHEA Grapalat"/>
          <w:i w:val="0"/>
          <w:lang w:val="hy-AM"/>
        </w:rPr>
        <w:t xml:space="preserve"> 1</w:t>
      </w:r>
      <w:r w:rsidRPr="004F0586">
        <w:rPr>
          <w:rFonts w:ascii="GHEA Grapalat" w:hAnsi="GHEA Grapalat"/>
          <w:i w:val="0"/>
          <w:lang w:val="af-ZA"/>
        </w:rPr>
        <w:t xml:space="preserve"> </w:t>
      </w:r>
      <w:r w:rsidRPr="004F0586">
        <w:rPr>
          <w:rFonts w:ascii="GHEA Grapalat" w:hAnsi="GHEA Grapalat" w:cs="Sylfaen"/>
          <w:i w:val="0"/>
          <w:lang w:val="af-ZA"/>
        </w:rPr>
        <w:t>հասցեում</w:t>
      </w:r>
      <w:r w:rsidRPr="004F0586">
        <w:rPr>
          <w:rFonts w:ascii="GHEA Grapalat" w:hAnsi="GHEA Grapalat"/>
          <w:i w:val="0"/>
          <w:lang w:val="af-ZA"/>
        </w:rPr>
        <w:t>,</w:t>
      </w:r>
      <w:r>
        <w:rPr>
          <w:rFonts w:ascii="GHEA Grapalat" w:hAnsi="GHEA Grapalat"/>
          <w:i w:val="0"/>
          <w:sz w:val="16"/>
          <w:szCs w:val="16"/>
          <w:lang w:val="af-ZA"/>
        </w:rPr>
        <w:t xml:space="preserve">   </w:t>
      </w:r>
      <w:r w:rsidRPr="004F0586">
        <w:rPr>
          <w:rFonts w:ascii="GHEA Grapalat" w:hAnsi="GHEA Grapalat"/>
          <w:i w:val="0"/>
          <w:sz w:val="16"/>
          <w:szCs w:val="16"/>
          <w:lang w:val="af-ZA"/>
        </w:rPr>
        <w:t xml:space="preserve"> </w:t>
      </w:r>
      <w:r w:rsidRPr="004F0586">
        <w:rPr>
          <w:rFonts w:ascii="GHEA Grapalat" w:hAnsi="GHEA Grapalat" w:cs="Sylfaen"/>
          <w:i w:val="0"/>
          <w:lang w:val="af-ZA"/>
        </w:rPr>
        <w:t>հայտարարում</w:t>
      </w:r>
      <w:r w:rsidRPr="004F0586">
        <w:rPr>
          <w:rFonts w:ascii="GHEA Grapalat" w:hAnsi="GHEA Grapalat"/>
          <w:i w:val="0"/>
          <w:lang w:val="af-ZA"/>
        </w:rPr>
        <w:t xml:space="preserve"> </w:t>
      </w:r>
      <w:r w:rsidRPr="004F0586">
        <w:rPr>
          <w:rFonts w:ascii="GHEA Grapalat" w:hAnsi="GHEA Grapalat" w:cs="Sylfaen"/>
          <w:i w:val="0"/>
          <w:lang w:val="af-ZA"/>
        </w:rPr>
        <w:t>է</w:t>
      </w:r>
      <w:r>
        <w:rPr>
          <w:rFonts w:ascii="GHEA Grapalat" w:hAnsi="GHEA Grapalat"/>
          <w:i w:val="0"/>
          <w:lang w:val="hy-AM"/>
        </w:rPr>
        <w:t xml:space="preserve"> </w:t>
      </w:r>
      <w:r w:rsidR="00AE330B">
        <w:rPr>
          <w:rFonts w:ascii="GHEA Grapalat" w:hAnsi="GHEA Grapalat"/>
          <w:i w:val="0"/>
          <w:lang w:val="hy-AM"/>
        </w:rPr>
        <w:t>բաց</w:t>
      </w:r>
      <w:r>
        <w:rPr>
          <w:rFonts w:ascii="GHEA Grapalat" w:hAnsi="GHEA Grapalat"/>
          <w:i w:val="0"/>
          <w:lang w:val="hy-AM"/>
        </w:rPr>
        <w:t xml:space="preserve"> մրցույթ</w:t>
      </w:r>
      <w:r w:rsidRPr="004F0586">
        <w:rPr>
          <w:rFonts w:ascii="GHEA Grapalat" w:hAnsi="GHEA Grapalat"/>
          <w:i w:val="0"/>
          <w:lang w:val="af-ZA"/>
        </w:rPr>
        <w:t xml:space="preserve">, </w:t>
      </w:r>
      <w:r w:rsidRPr="004F0586">
        <w:rPr>
          <w:rFonts w:ascii="GHEA Grapalat" w:hAnsi="GHEA Grapalat" w:cs="Sylfaen"/>
          <w:i w:val="0"/>
          <w:lang w:val="af-ZA"/>
        </w:rPr>
        <w:t>որն</w:t>
      </w:r>
      <w:r w:rsidRPr="004F0586">
        <w:rPr>
          <w:rFonts w:ascii="GHEA Grapalat" w:hAnsi="GHEA Grapalat"/>
          <w:i w:val="0"/>
          <w:lang w:val="af-ZA"/>
        </w:rPr>
        <w:t xml:space="preserve"> </w:t>
      </w:r>
      <w:r w:rsidRPr="004F0586">
        <w:rPr>
          <w:rFonts w:ascii="GHEA Grapalat" w:hAnsi="GHEA Grapalat" w:cs="Sylfaen"/>
          <w:i w:val="0"/>
          <w:lang w:val="af-ZA"/>
        </w:rPr>
        <w:t>իրականացվում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af-ZA"/>
        </w:rPr>
        <w:t xml:space="preserve"> </w:t>
      </w:r>
      <w:r w:rsidRPr="004F0586">
        <w:rPr>
          <w:rFonts w:ascii="GHEA Grapalat" w:hAnsi="GHEA Grapalat" w:cs="Sylfaen"/>
          <w:i w:val="0"/>
          <w:lang w:val="af-ZA"/>
        </w:rPr>
        <w:t>մեկ</w:t>
      </w:r>
      <w:r w:rsidRPr="004F0586">
        <w:rPr>
          <w:rFonts w:ascii="GHEA Grapalat" w:hAnsi="GHEA Grapalat"/>
          <w:i w:val="0"/>
          <w:lang w:val="af-ZA"/>
        </w:rPr>
        <w:t xml:space="preserve"> </w:t>
      </w:r>
      <w:r w:rsidRPr="004F0586">
        <w:rPr>
          <w:rFonts w:ascii="GHEA Grapalat" w:hAnsi="GHEA Grapalat" w:cs="Sylfaen"/>
          <w:i w:val="0"/>
          <w:lang w:val="af-ZA"/>
        </w:rPr>
        <w:t>փուլով</w:t>
      </w:r>
      <w:r w:rsidRPr="004F0586">
        <w:rPr>
          <w:rFonts w:ascii="GHEA Grapalat" w:hAnsi="GHEA Grapalat"/>
          <w:i w:val="0"/>
          <w:lang w:val="af-ZA"/>
        </w:rPr>
        <w:t xml:space="preserve">` </w:t>
      </w:r>
      <w:r w:rsidRPr="004F0586">
        <w:rPr>
          <w:rFonts w:ascii="GHEA Grapalat" w:hAnsi="GHEA Grapalat" w:cs="Sylfaen"/>
          <w:i w:val="0"/>
          <w:lang w:val="af-ZA"/>
        </w:rPr>
        <w:t>էլեկտրոնային</w:t>
      </w:r>
      <w:r w:rsidRPr="004F0586">
        <w:rPr>
          <w:rFonts w:ascii="GHEA Grapalat" w:hAnsi="GHEA Grapalat"/>
          <w:i w:val="0"/>
          <w:lang w:val="af-ZA"/>
        </w:rPr>
        <w:t xml:space="preserve"> </w:t>
      </w:r>
      <w:r w:rsidRPr="004F0586">
        <w:rPr>
          <w:rFonts w:ascii="GHEA Grapalat" w:hAnsi="GHEA Grapalat" w:cs="Sylfaen"/>
          <w:i w:val="0"/>
          <w:lang w:val="af-ZA"/>
        </w:rPr>
        <w:t>գնում</w:t>
      </w:r>
      <w:r w:rsidR="00031DA8">
        <w:rPr>
          <w:rFonts w:ascii="GHEA Grapalat" w:hAnsi="GHEA Grapalat" w:cs="Sylfaen"/>
          <w:i w:val="0"/>
          <w:lang w:val="af-ZA"/>
        </w:rPr>
        <w:t xml:space="preserve">                                                      </w:t>
      </w:r>
      <w:r w:rsidRPr="004F0586">
        <w:rPr>
          <w:rFonts w:ascii="GHEA Grapalat" w:hAnsi="GHEA Grapalat" w:cs="Sylfaen"/>
          <w:i w:val="0"/>
          <w:lang w:val="af-ZA"/>
        </w:rPr>
        <w:t>ների</w:t>
      </w:r>
      <w:r w:rsidRPr="004F0586">
        <w:rPr>
          <w:rFonts w:ascii="GHEA Grapalat" w:hAnsi="GHEA Grapalat"/>
          <w:i w:val="0"/>
          <w:lang w:val="af-ZA"/>
        </w:rPr>
        <w:t xml:space="preserve"> </w:t>
      </w:r>
      <w:r w:rsidRPr="004F0586">
        <w:rPr>
          <w:rFonts w:ascii="GHEA Grapalat" w:hAnsi="GHEA Grapalat"/>
          <w:i w:val="0"/>
          <w:lang w:val="af-ZA" w:eastAsia="ru-RU"/>
        </w:rPr>
        <w:t>Armeps (</w:t>
      </w:r>
      <w:r>
        <w:fldChar w:fldCharType="begin"/>
      </w:r>
      <w:r w:rsidRPr="008B7F8B">
        <w:rPr>
          <w:lang w:val="hy-AM"/>
        </w:rPr>
        <w:instrText>HYPERLINK "http://www.armeps.am"</w:instrText>
      </w:r>
      <w:r>
        <w:fldChar w:fldCharType="separate"/>
      </w:r>
      <w:r w:rsidRPr="004F0586">
        <w:rPr>
          <w:rFonts w:ascii="GHEA Grapalat" w:hAnsi="GHEA Grapalat"/>
          <w:i w:val="0"/>
          <w:lang w:val="af-ZA" w:eastAsia="ru-RU"/>
        </w:rPr>
        <w:t>www.armeps.am</w:t>
      </w:r>
      <w:r>
        <w:fldChar w:fldCharType="end"/>
      </w:r>
      <w:r w:rsidRPr="004F0586">
        <w:rPr>
          <w:rFonts w:ascii="GHEA Grapalat" w:hAnsi="GHEA Grapalat"/>
          <w:i w:val="0"/>
          <w:lang w:val="af-ZA" w:eastAsia="ru-RU"/>
        </w:rPr>
        <w:t xml:space="preserve">) </w:t>
      </w:r>
      <w:r w:rsidRPr="004F0586">
        <w:rPr>
          <w:rFonts w:ascii="GHEA Grapalat" w:hAnsi="GHEA Grapalat" w:cs="Sylfaen"/>
          <w:i w:val="0"/>
          <w:lang w:val="af-ZA"/>
        </w:rPr>
        <w:t>համակարգի</w:t>
      </w:r>
      <w:r w:rsidRPr="004F0586">
        <w:rPr>
          <w:rFonts w:ascii="GHEA Grapalat" w:hAnsi="GHEA Grapalat"/>
          <w:i w:val="0"/>
          <w:lang w:val="af-ZA"/>
        </w:rPr>
        <w:t xml:space="preserve"> </w:t>
      </w:r>
      <w:r w:rsidRPr="004F0586">
        <w:rPr>
          <w:rFonts w:ascii="GHEA Grapalat" w:hAnsi="GHEA Grapalat" w:cs="Sylfaen"/>
          <w:i w:val="0"/>
          <w:lang w:val="af-ZA"/>
        </w:rPr>
        <w:t>միջոցով</w:t>
      </w:r>
      <w:r w:rsidRPr="004F0586">
        <w:rPr>
          <w:rFonts w:ascii="GHEA Grapalat" w:hAnsi="GHEA Grapalat"/>
          <w:i w:val="0"/>
          <w:lang w:val="af-ZA"/>
        </w:rPr>
        <w:t>:</w:t>
      </w:r>
    </w:p>
    <w:p w14:paraId="50E487B6" w14:textId="77777777" w:rsidR="00B96854" w:rsidRPr="004F0586" w:rsidRDefault="00B96854" w:rsidP="00B96854">
      <w:pPr>
        <w:pStyle w:val="BodyTextIndent"/>
        <w:spacing w:line="240" w:lineRule="auto"/>
        <w:ind w:firstLine="708"/>
        <w:rPr>
          <w:rFonts w:ascii="GHEA Grapalat" w:hAnsi="GHEA Grapalat"/>
          <w:i w:val="0"/>
          <w:lang w:val="af-ZA"/>
        </w:rPr>
      </w:pPr>
    </w:p>
    <w:p w14:paraId="15A21C32" w14:textId="02262376" w:rsidR="00B96854" w:rsidRDefault="00A20B69" w:rsidP="00B96854">
      <w:pPr>
        <w:pStyle w:val="BodyTextIndent"/>
        <w:spacing w:line="240" w:lineRule="auto"/>
        <w:ind w:firstLine="0"/>
        <w:rPr>
          <w:rFonts w:ascii="GHEA Grapalat" w:hAnsi="GHEA Grapalat"/>
          <w:i w:val="0"/>
          <w:sz w:val="16"/>
          <w:szCs w:val="16"/>
          <w:lang w:val="af-ZA"/>
        </w:rPr>
      </w:pPr>
      <w:r w:rsidRPr="00F566BF">
        <w:rPr>
          <w:rFonts w:ascii="GHEA Grapalat" w:hAnsi="GHEA Grapalat"/>
          <w:i w:val="0"/>
          <w:lang w:val="af-ZA"/>
        </w:rPr>
        <w:tab/>
      </w:r>
      <w:bookmarkStart w:id="0" w:name="_Hlk23167417"/>
      <w:r w:rsidR="00B96854" w:rsidRPr="004F0586">
        <w:rPr>
          <w:rFonts w:ascii="GHEA Grapalat" w:hAnsi="GHEA Grapalat" w:cs="Sylfaen"/>
          <w:i w:val="0"/>
          <w:lang w:val="af-ZA"/>
        </w:rPr>
        <w:t>Սույն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ընթացակարգի</w:t>
      </w:r>
      <w:bookmarkEnd w:id="0"/>
      <w:r w:rsidR="00B96854" w:rsidRPr="004F0586">
        <w:rPr>
          <w:rFonts w:ascii="GHEA Grapalat" w:hAnsi="GHEA Grapalat"/>
          <w:i w:val="0"/>
          <w:lang w:val="af-ZA"/>
        </w:rPr>
        <w:t xml:space="preserve"> </w:t>
      </w:r>
      <w:r w:rsidR="00B96854" w:rsidRPr="004F0586">
        <w:rPr>
          <w:rFonts w:ascii="GHEA Grapalat" w:hAnsi="GHEA Grapalat" w:cs="Sylfaen"/>
          <w:i w:val="0"/>
          <w:lang w:val="af-ZA"/>
        </w:rPr>
        <w:t>արդյունքում</w:t>
      </w:r>
      <w:r w:rsidR="00B96854" w:rsidRPr="004F0586">
        <w:rPr>
          <w:rFonts w:ascii="GHEA Grapalat" w:hAnsi="GHEA Grapalat"/>
          <w:i w:val="0"/>
          <w:lang w:val="af-ZA"/>
        </w:rPr>
        <w:t xml:space="preserve"> </w:t>
      </w:r>
      <w:r w:rsidR="00B96854" w:rsidRPr="004F0586">
        <w:rPr>
          <w:rFonts w:ascii="GHEA Grapalat" w:hAnsi="GHEA Grapalat" w:cs="Sylfaen"/>
          <w:i w:val="0"/>
          <w:lang w:val="hy-AM"/>
        </w:rPr>
        <w:t>ընտրված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մասնակցին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սահմանված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կարգով</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կառաջարկվի</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կնքել</w:t>
      </w:r>
      <w:r w:rsidR="00B96854">
        <w:rPr>
          <w:rFonts w:ascii="GHEA Grapalat" w:hAnsi="GHEA Grapalat"/>
          <w:i w:val="0"/>
          <w:lang w:val="af-ZA"/>
        </w:rPr>
        <w:t xml:space="preserve"> </w:t>
      </w:r>
      <w:r w:rsidR="00B96854">
        <w:rPr>
          <w:rFonts w:ascii="GHEA Grapalat" w:hAnsi="GHEA Grapalat"/>
          <w:b/>
          <w:i w:val="0"/>
          <w:lang w:val="af-ZA"/>
        </w:rPr>
        <w:t xml:space="preserve"> </w:t>
      </w:r>
      <w:r w:rsidR="00B96854" w:rsidRPr="00634274">
        <w:rPr>
          <w:rFonts w:ascii="GHEA Grapalat" w:hAnsi="GHEA Grapalat" w:cs="Sylfaen"/>
          <w:b/>
          <w:i w:val="0"/>
          <w:lang w:val="af-ZA"/>
        </w:rPr>
        <w:t xml:space="preserve"> </w:t>
      </w:r>
      <w:r w:rsidR="00D12E88" w:rsidRPr="00D12E88">
        <w:rPr>
          <w:rFonts w:ascii="GHEA Grapalat" w:hAnsi="GHEA Grapalat" w:cs="Sylfaen"/>
          <w:b/>
          <w:i w:val="0"/>
          <w:szCs w:val="24"/>
          <w:lang w:val="hy-AM"/>
        </w:rPr>
        <w:t xml:space="preserve">Երևան քաղաքի տարածքում հրատապ լուծում պահանջող և չնախատեսված աշխատանքների որակի </w:t>
      </w:r>
      <w:r w:rsidR="00D12E88" w:rsidRPr="00D12E88">
        <w:rPr>
          <w:rFonts w:ascii="GHEA Grapalat" w:hAnsi="GHEA Grapalat" w:cs="Sylfaen"/>
          <w:b/>
          <w:i w:val="0"/>
          <w:szCs w:val="24"/>
          <w:lang w:val="de-DE"/>
        </w:rPr>
        <w:t>տեխնիկական հսկողության</w:t>
      </w:r>
      <w:r w:rsidR="00D12E88" w:rsidRPr="00D12E88">
        <w:rPr>
          <w:rFonts w:ascii="GHEA Grapalat" w:hAnsi="GHEA Grapalat" w:cs="Sylfaen"/>
          <w:b/>
          <w:i w:val="0"/>
          <w:szCs w:val="24"/>
          <w:lang w:val="hy-AM"/>
        </w:rPr>
        <w:t xml:space="preserve"> խորհրդատվական</w:t>
      </w:r>
      <w:r w:rsidR="00D12E88" w:rsidRPr="00D12E88">
        <w:rPr>
          <w:rFonts w:ascii="GHEA Grapalat" w:hAnsi="GHEA Grapalat" w:cs="Sylfaen"/>
          <w:b/>
          <w:i w:val="0"/>
          <w:szCs w:val="24"/>
          <w:lang w:val="de-DE"/>
        </w:rPr>
        <w:t xml:space="preserve"> ծառայություններ</w:t>
      </w:r>
      <w:r w:rsidR="00D12E88" w:rsidRPr="00D12E88">
        <w:rPr>
          <w:rFonts w:ascii="GHEA Grapalat" w:hAnsi="GHEA Grapalat" w:cs="Sylfaen"/>
          <w:b/>
          <w:i w:val="0"/>
          <w:szCs w:val="24"/>
          <w:lang w:val="hy-AM"/>
        </w:rPr>
        <w:t>ի</w:t>
      </w:r>
      <w:r w:rsidR="00D12E88" w:rsidRPr="00D12E88">
        <w:rPr>
          <w:rFonts w:ascii="GHEA Grapalat" w:hAnsi="GHEA Grapalat" w:cs="Sylfaen"/>
          <w:b/>
          <w:i w:val="0"/>
          <w:szCs w:val="24"/>
          <w:lang w:val="de-DE"/>
        </w:rPr>
        <w:t xml:space="preserve"> </w:t>
      </w:r>
      <w:r w:rsidR="00B96854" w:rsidRPr="00DB72BC">
        <w:rPr>
          <w:rFonts w:ascii="GHEA Grapalat" w:hAnsi="GHEA Grapalat" w:cs="Sylfaen"/>
          <w:i w:val="0"/>
          <w:lang w:val="af-ZA"/>
        </w:rPr>
        <w:t>մատուցման</w:t>
      </w:r>
      <w:r w:rsidR="00B96854">
        <w:rPr>
          <w:rFonts w:ascii="GHEA Grapalat" w:hAnsi="GHEA Grapalat"/>
          <w:b/>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այսուհետ</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w:t>
      </w:r>
      <w:r w:rsidR="00B96854" w:rsidRPr="004F0586">
        <w:rPr>
          <w:rFonts w:ascii="GHEA Grapalat" w:hAnsi="GHEA Grapalat" w:cs="Tahoma"/>
          <w:i w:val="0"/>
          <w:lang w:val="af-ZA"/>
        </w:rPr>
        <w:t>։</w:t>
      </w:r>
      <w:r w:rsidR="00B96854">
        <w:rPr>
          <w:rFonts w:ascii="GHEA Grapalat" w:hAnsi="GHEA Grapalat"/>
          <w:i w:val="0"/>
          <w:lang w:val="af-ZA"/>
        </w:rPr>
        <w:t xml:space="preserve"> </w:t>
      </w:r>
      <w:r w:rsidR="00B96854">
        <w:rPr>
          <w:rFonts w:ascii="GHEA Grapalat" w:hAnsi="GHEA Grapalat"/>
          <w:i w:val="0"/>
          <w:sz w:val="16"/>
          <w:szCs w:val="16"/>
          <w:lang w:val="af-ZA"/>
        </w:rPr>
        <w:t xml:space="preserve">   </w:t>
      </w:r>
    </w:p>
    <w:p w14:paraId="5BE6FA8D" w14:textId="3AC43E98" w:rsidR="00311076" w:rsidRPr="00F566BF" w:rsidRDefault="00B96854" w:rsidP="00B96854">
      <w:pPr>
        <w:pStyle w:val="BodyTextIndent"/>
        <w:spacing w:line="240" w:lineRule="auto"/>
        <w:ind w:firstLine="0"/>
        <w:rPr>
          <w:rFonts w:ascii="GHEA Grapalat" w:hAnsi="GHEA Grapalat"/>
          <w:i w:val="0"/>
          <w:sz w:val="16"/>
          <w:szCs w:val="16"/>
          <w:lang w:val="af-ZA"/>
        </w:rPr>
      </w:pPr>
      <w:r>
        <w:rPr>
          <w:rFonts w:ascii="GHEA Grapalat" w:hAnsi="GHEA Grapalat"/>
          <w:i w:val="0"/>
          <w:sz w:val="16"/>
          <w:szCs w:val="16"/>
          <w:lang w:val="af-ZA"/>
        </w:rPr>
        <w:t xml:space="preserve">      </w:t>
      </w:r>
      <w:r w:rsidRPr="00F566BF">
        <w:rPr>
          <w:rFonts w:ascii="GHEA Grapalat" w:hAnsi="GHEA Grapalat"/>
          <w:i w:val="0"/>
          <w:sz w:val="16"/>
          <w:szCs w:val="16"/>
          <w:lang w:val="af-ZA"/>
        </w:rPr>
        <w:t xml:space="preserve">                                    </w:t>
      </w:r>
      <w:r w:rsidR="00642EFE"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26D65A" w14:textId="77777777" w:rsidR="00357D48" w:rsidRPr="00F566BF" w:rsidRDefault="00A20B69"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A76C15" w:rsidRPr="00F566BF">
        <w:rPr>
          <w:rFonts w:ascii="GHEA Grapalat" w:hAnsi="GHEA Grapalat"/>
          <w:i w:val="0"/>
          <w:lang w:val="af-ZA"/>
        </w:rPr>
        <w:t>«</w:t>
      </w:r>
      <w:r w:rsidR="00357D48" w:rsidRPr="00F566BF">
        <w:rPr>
          <w:rFonts w:ascii="GHEA Grapalat" w:hAnsi="GHEA Grapalat"/>
          <w:i w:val="0"/>
          <w:lang w:val="af-ZA"/>
        </w:rPr>
        <w:t>Գնումների մասին</w:t>
      </w:r>
      <w:r w:rsidR="00A76C15" w:rsidRPr="00F566BF">
        <w:rPr>
          <w:rFonts w:ascii="GHEA Grapalat" w:hAnsi="GHEA Grapalat"/>
          <w:i w:val="0"/>
          <w:lang w:val="af-ZA"/>
        </w:rPr>
        <w:t>»</w:t>
      </w:r>
      <w:r w:rsidR="00A96293" w:rsidRPr="00F566BF">
        <w:rPr>
          <w:rFonts w:ascii="GHEA Grapalat" w:hAnsi="GHEA Grapalat"/>
          <w:i w:val="0"/>
          <w:lang w:val="af-ZA"/>
        </w:rPr>
        <w:t xml:space="preserve"> </w:t>
      </w:r>
      <w:r w:rsidR="00357D48" w:rsidRPr="00F566BF">
        <w:rPr>
          <w:rFonts w:ascii="GHEA Grapalat" w:hAnsi="GHEA Grapalat"/>
          <w:i w:val="0"/>
          <w:lang w:val="af-ZA"/>
        </w:rPr>
        <w:t xml:space="preserve">ՀՀ օրենքի </w:t>
      </w:r>
      <w:r w:rsidR="00955E87" w:rsidRPr="00F566BF">
        <w:rPr>
          <w:rFonts w:ascii="GHEA Grapalat" w:hAnsi="GHEA Grapalat"/>
          <w:i w:val="0"/>
          <w:lang w:val="af-ZA"/>
        </w:rPr>
        <w:t>7</w:t>
      </w:r>
      <w:r w:rsidR="00357D48" w:rsidRPr="00F566BF">
        <w:rPr>
          <w:rFonts w:ascii="GHEA Grapalat" w:hAnsi="GHEA Grapalat"/>
          <w:i w:val="0"/>
          <w:lang w:val="af-ZA"/>
        </w:rPr>
        <w:t xml:space="preserve">-րդ 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14:paraId="37FA2073" w14:textId="77777777"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14:paraId="36DB7A00" w14:textId="77777777" w:rsidR="00B96854" w:rsidRPr="00B96854" w:rsidRDefault="00B96854" w:rsidP="00EF3662">
      <w:pPr>
        <w:pStyle w:val="BodyTextIndent"/>
        <w:spacing w:line="240" w:lineRule="auto"/>
        <w:rPr>
          <w:rFonts w:ascii="GHEA Grapalat" w:hAnsi="GHEA Grapalat"/>
          <w:b/>
          <w:bCs/>
          <w:i w:val="0"/>
          <w:lang w:val="af-ZA"/>
        </w:rPr>
      </w:pPr>
      <w:r w:rsidRPr="00B96854">
        <w:rPr>
          <w:rFonts w:ascii="GHEA Grapalat" w:hAnsi="GHEA Grapalat"/>
          <w:b/>
          <w:bCs/>
          <w:i w:val="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336B7A84" w14:textId="77777777" w:rsidR="0067579A" w:rsidRPr="00F566BF" w:rsidRDefault="00357D4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14:paraId="02902D2A" w14:textId="33E822EB" w:rsidR="00B96854" w:rsidRPr="00C94903" w:rsidRDefault="00B96854" w:rsidP="00B96854">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r>
        <w:fldChar w:fldCharType="begin"/>
      </w:r>
      <w:r w:rsidRPr="008B7F8B">
        <w:rPr>
          <w:lang w:val="af-ZA"/>
        </w:rPr>
        <w:instrText>HYPERLINK "http://www.armeps.am"</w:instrText>
      </w:r>
      <w:r>
        <w:fldChar w:fldCharType="separate"/>
      </w:r>
      <w:r w:rsidRPr="00064790">
        <w:rPr>
          <w:rFonts w:ascii="GHEA Grapalat" w:hAnsi="GHEA Grapalat"/>
          <w:i w:val="0"/>
          <w:lang w:val="af-ZA" w:eastAsia="ru-RU"/>
        </w:rPr>
        <w:t>www.armeps.am</w:t>
      </w:r>
      <w:r>
        <w:fldChar w:fldCharType="end"/>
      </w:r>
      <w:r w:rsidRPr="00064790">
        <w:rPr>
          <w:rFonts w:ascii="GHEA Grapalat" w:hAnsi="GHEA Grapalat"/>
          <w:i w:val="0"/>
          <w:lang w:val="af-ZA" w:eastAsia="ru-RU"/>
        </w:rPr>
        <w:t xml:space="preserve">) </w:t>
      </w:r>
      <w:r w:rsidRPr="00613195">
        <w:rPr>
          <w:rFonts w:ascii="GHEA Grapalat" w:hAnsi="GHEA Grapalat"/>
          <w:i w:val="0"/>
          <w:lang w:val="af-ZA" w:eastAsia="ru-RU"/>
        </w:rPr>
        <w:t>համակարգի  միջոցով</w:t>
      </w:r>
      <w:r w:rsidRPr="00613195">
        <w:rPr>
          <w:rFonts w:ascii="GHEA Grapalat" w:hAnsi="GHEA Grapalat"/>
          <w:i w:val="0"/>
          <w:lang w:val="af-ZA"/>
        </w:rPr>
        <w:t xml:space="preserve"> մինչև սույն հայտարարության հրապարակման օրվանից հաշված </w:t>
      </w:r>
      <w:r w:rsidRPr="00613195">
        <w:rPr>
          <w:rFonts w:ascii="GHEA Grapalat" w:hAnsi="GHEA Grapalat" w:cs="Sylfaen"/>
          <w:i w:val="0"/>
          <w:lang w:val="af-ZA"/>
        </w:rPr>
        <w:t>մինչև</w:t>
      </w:r>
      <w:r w:rsidRPr="00613195">
        <w:rPr>
          <w:rFonts w:ascii="GHEA Grapalat" w:hAnsi="GHEA Grapalat"/>
          <w:i w:val="0"/>
          <w:lang w:val="af-ZA"/>
        </w:rPr>
        <w:t xml:space="preserve"> </w:t>
      </w:r>
      <w:r w:rsidRPr="00795A78">
        <w:rPr>
          <w:rFonts w:ascii="GHEA Grapalat" w:hAnsi="GHEA Grapalat"/>
          <w:b/>
          <w:i w:val="0"/>
          <w:lang w:val="hy-AM"/>
        </w:rPr>
        <w:t>202</w:t>
      </w:r>
      <w:r w:rsidR="00DA53FC">
        <w:rPr>
          <w:rFonts w:ascii="GHEA Grapalat" w:hAnsi="GHEA Grapalat"/>
          <w:b/>
          <w:i w:val="0"/>
          <w:lang w:val="hy-AM"/>
        </w:rPr>
        <w:t>6</w:t>
      </w:r>
      <w:r w:rsidRPr="00795A78">
        <w:rPr>
          <w:rFonts w:ascii="GHEA Grapalat" w:hAnsi="GHEA Grapalat"/>
          <w:b/>
          <w:i w:val="0"/>
          <w:lang w:val="hy-AM"/>
        </w:rPr>
        <w:t xml:space="preserve"> </w:t>
      </w:r>
      <w:r w:rsidRPr="00980E82">
        <w:rPr>
          <w:rFonts w:ascii="GHEA Grapalat" w:hAnsi="GHEA Grapalat"/>
          <w:b/>
          <w:i w:val="0"/>
          <w:lang w:val="hy-AM"/>
        </w:rPr>
        <w:t xml:space="preserve">թվականի </w:t>
      </w:r>
      <w:r w:rsidR="00F8501A" w:rsidRPr="00F8501A">
        <w:rPr>
          <w:rFonts w:ascii="GHEA Grapalat" w:hAnsi="GHEA Grapalat"/>
          <w:b/>
          <w:i w:val="0"/>
          <w:lang w:val="hy-AM"/>
        </w:rPr>
        <w:t>մարտի 16</w:t>
      </w:r>
      <w:r w:rsidRPr="00F8501A">
        <w:rPr>
          <w:rFonts w:ascii="GHEA Grapalat" w:hAnsi="GHEA Grapalat"/>
          <w:b/>
          <w:i w:val="0"/>
          <w:lang w:val="hy-AM"/>
        </w:rPr>
        <w:t>-ը</w:t>
      </w:r>
      <w:r w:rsidRPr="00F8501A">
        <w:rPr>
          <w:rFonts w:ascii="GHEA Grapalat" w:hAnsi="GHEA Grapalat"/>
          <w:b/>
          <w:i w:val="0"/>
          <w:lang w:val="af-ZA"/>
        </w:rPr>
        <w:t xml:space="preserve">, </w:t>
      </w:r>
      <w:proofErr w:type="spellStart"/>
      <w:r w:rsidRPr="00F8501A">
        <w:rPr>
          <w:rFonts w:ascii="GHEA Grapalat" w:hAnsi="GHEA Grapalat" w:cs="Sylfaen"/>
          <w:b/>
          <w:i w:val="0"/>
          <w:lang w:val="en-US"/>
        </w:rPr>
        <w:t>ժամը</w:t>
      </w:r>
      <w:proofErr w:type="spellEnd"/>
      <w:r w:rsidRPr="00F8501A">
        <w:rPr>
          <w:rFonts w:ascii="GHEA Grapalat" w:hAnsi="GHEA Grapalat"/>
          <w:b/>
          <w:i w:val="0"/>
          <w:lang w:val="af-ZA"/>
        </w:rPr>
        <w:t xml:space="preserve"> </w:t>
      </w:r>
      <w:r w:rsidR="00980E82" w:rsidRPr="00F8501A">
        <w:rPr>
          <w:rFonts w:ascii="GHEA Grapalat" w:hAnsi="GHEA Grapalat"/>
          <w:b/>
          <w:i w:val="0"/>
          <w:lang w:val="af-ZA"/>
        </w:rPr>
        <w:t>9:00</w:t>
      </w:r>
      <w:r w:rsidRPr="00980E82">
        <w:rPr>
          <w:rFonts w:ascii="GHEA Grapalat" w:hAnsi="GHEA Grapalat"/>
          <w:b/>
          <w:i w:val="0"/>
          <w:lang w:val="af-ZA"/>
        </w:rPr>
        <w:t>-</w:t>
      </w:r>
      <w:r w:rsidRPr="00C94903">
        <w:rPr>
          <w:rFonts w:ascii="GHEA Grapalat" w:hAnsi="GHEA Grapalat" w:cs="Sylfaen"/>
          <w:b/>
          <w:i w:val="0"/>
          <w:lang w:val="af-ZA"/>
        </w:rPr>
        <w:t>ը</w:t>
      </w:r>
      <w:r w:rsidRPr="00C94903">
        <w:rPr>
          <w:rFonts w:ascii="GHEA Grapalat" w:hAnsi="GHEA Grapalat"/>
          <w:i w:val="0"/>
          <w:lang w:val="af-ZA"/>
        </w:rPr>
        <w:t xml:space="preserve">: Հայտերը, հայերենից բացի, կարող են ներկայացվել նաև անգլերեն կամ ռուսերեն: </w:t>
      </w:r>
    </w:p>
    <w:p w14:paraId="70214FB7" w14:textId="1AA23401" w:rsidR="00B96854" w:rsidRPr="00F566BF" w:rsidRDefault="00B96854" w:rsidP="00B96854">
      <w:pPr>
        <w:pStyle w:val="BodyTextIndent"/>
        <w:spacing w:line="240" w:lineRule="auto"/>
        <w:ind w:firstLine="708"/>
        <w:rPr>
          <w:rFonts w:ascii="GHEA Grapalat" w:hAnsi="GHEA Grapalat"/>
          <w:i w:val="0"/>
          <w:lang w:val="af-ZA"/>
        </w:rPr>
      </w:pPr>
      <w:r w:rsidRPr="00C94903">
        <w:rPr>
          <w:rFonts w:ascii="GHEA Grapalat" w:hAnsi="GHEA Grapalat"/>
          <w:i w:val="0"/>
          <w:lang w:val="af-ZA"/>
        </w:rPr>
        <w:t>Հայտերի բացումը տեղի կունենա էլեկտրոնային ձևով`</w:t>
      </w:r>
      <w:r w:rsidRPr="00C94903">
        <w:rPr>
          <w:rFonts w:ascii="GHEA Grapalat" w:hAnsi="GHEA Grapalat"/>
          <w:i w:val="0"/>
          <w:lang w:val="af-ZA" w:eastAsia="ru-RU"/>
        </w:rPr>
        <w:t xml:space="preserve"> էլեկտրոնային գնումների Armeps համակարգի</w:t>
      </w:r>
      <w:r w:rsidRPr="00C94903">
        <w:rPr>
          <w:rFonts w:ascii="GHEA Grapalat" w:hAnsi="GHEA Grapalat"/>
          <w:i w:val="0"/>
          <w:lang w:val="af-ZA"/>
        </w:rPr>
        <w:t xml:space="preserve"> միջոցով,  </w:t>
      </w:r>
      <w:r>
        <w:rPr>
          <w:rFonts w:ascii="GHEA Grapalat" w:hAnsi="GHEA Grapalat"/>
          <w:b/>
          <w:i w:val="0"/>
          <w:lang w:val="hy-AM"/>
        </w:rPr>
        <w:t>202</w:t>
      </w:r>
      <w:r w:rsidR="00DA53FC">
        <w:rPr>
          <w:rFonts w:ascii="GHEA Grapalat" w:hAnsi="GHEA Grapalat"/>
          <w:b/>
          <w:i w:val="0"/>
          <w:lang w:val="hy-AM"/>
        </w:rPr>
        <w:t>6</w:t>
      </w:r>
      <w:r>
        <w:rPr>
          <w:rFonts w:ascii="GHEA Grapalat" w:hAnsi="GHEA Grapalat"/>
          <w:b/>
          <w:i w:val="0"/>
          <w:lang w:val="hy-AM"/>
        </w:rPr>
        <w:t xml:space="preserve"> թվականի </w:t>
      </w:r>
      <w:r w:rsidR="00F8501A">
        <w:rPr>
          <w:rFonts w:ascii="GHEA Grapalat" w:hAnsi="GHEA Grapalat"/>
          <w:b/>
          <w:i w:val="0"/>
          <w:lang w:val="hy-AM"/>
        </w:rPr>
        <w:t>մարտի 16</w:t>
      </w:r>
      <w:r>
        <w:rPr>
          <w:rFonts w:ascii="GHEA Grapalat" w:hAnsi="GHEA Grapalat"/>
          <w:b/>
          <w:i w:val="0"/>
          <w:lang w:val="hy-AM"/>
        </w:rPr>
        <w:t>-ին</w:t>
      </w:r>
      <w:r w:rsidRPr="00C94903">
        <w:rPr>
          <w:rFonts w:ascii="GHEA Grapalat" w:hAnsi="GHEA Grapalat"/>
          <w:b/>
          <w:i w:val="0"/>
          <w:lang w:val="af-ZA"/>
        </w:rPr>
        <w:t xml:space="preserve">, </w:t>
      </w:r>
      <w:proofErr w:type="spellStart"/>
      <w:r w:rsidRPr="00C94903">
        <w:rPr>
          <w:rFonts w:ascii="GHEA Grapalat" w:hAnsi="GHEA Grapalat" w:cs="Sylfaen"/>
          <w:b/>
          <w:i w:val="0"/>
          <w:lang w:val="en-US"/>
        </w:rPr>
        <w:t>ժամը</w:t>
      </w:r>
      <w:proofErr w:type="spellEnd"/>
      <w:r w:rsidRPr="00C94903">
        <w:rPr>
          <w:rFonts w:ascii="GHEA Grapalat" w:hAnsi="GHEA Grapalat"/>
          <w:b/>
          <w:i w:val="0"/>
          <w:lang w:val="af-ZA"/>
        </w:rPr>
        <w:t xml:space="preserve"> </w:t>
      </w:r>
      <w:r w:rsidR="00980E82">
        <w:rPr>
          <w:rFonts w:ascii="GHEA Grapalat" w:hAnsi="GHEA Grapalat"/>
          <w:b/>
          <w:i w:val="0"/>
          <w:lang w:val="af-ZA"/>
        </w:rPr>
        <w:t>9:00</w:t>
      </w:r>
      <w:r w:rsidRPr="00C94903">
        <w:rPr>
          <w:rFonts w:ascii="GHEA Grapalat" w:hAnsi="GHEA Grapalat"/>
          <w:i w:val="0"/>
          <w:lang w:val="af-ZA"/>
        </w:rPr>
        <w:t>-</w:t>
      </w:r>
      <w:r w:rsidRPr="00C94903">
        <w:rPr>
          <w:rFonts w:ascii="GHEA Grapalat" w:hAnsi="GHEA Grapalat"/>
          <w:b/>
          <w:i w:val="0"/>
          <w:lang w:val="af-ZA"/>
        </w:rPr>
        <w:t>ին։</w:t>
      </w:r>
      <w:r w:rsidRPr="00F566BF">
        <w:rPr>
          <w:rFonts w:ascii="GHEA Grapalat" w:hAnsi="GHEA Grapalat"/>
          <w:i w:val="0"/>
          <w:lang w:val="af-ZA"/>
        </w:rPr>
        <w:t xml:space="preserve"> </w:t>
      </w:r>
    </w:p>
    <w:p w14:paraId="48FC06CF" w14:textId="77777777" w:rsidR="00B96854" w:rsidRPr="004B72E3" w:rsidRDefault="00B96854" w:rsidP="00B96854">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55DFC4DF" w14:textId="742013FC" w:rsidR="00B96854" w:rsidRPr="00DB72BC" w:rsidRDefault="00B96854" w:rsidP="00B96854">
      <w:pPr>
        <w:pStyle w:val="BodyTextIndent"/>
        <w:spacing w:line="240" w:lineRule="auto"/>
        <w:rPr>
          <w:rFonts w:ascii="GHEA Grapalat" w:hAnsi="GHEA Grapalat"/>
          <w:i w:val="0"/>
          <w:lang w:val="hy-AM"/>
        </w:rPr>
      </w:pPr>
      <w:r w:rsidRPr="00F566BF">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w:t>
      </w:r>
      <w:r w:rsidR="001B3F20">
        <w:rPr>
          <w:rFonts w:ascii="GHEA Grapalat" w:hAnsi="GHEA Grapalat" w:cs="Sylfaen"/>
          <w:i w:val="0"/>
          <w:lang w:val="hy-AM"/>
        </w:rPr>
        <w:t>Ա. Ամիրխանյան</w:t>
      </w:r>
      <w:r>
        <w:rPr>
          <w:rFonts w:ascii="GHEA Grapalat" w:hAnsi="GHEA Grapalat" w:cs="Sylfaen"/>
          <w:i w:val="0"/>
          <w:lang w:val="hy-AM"/>
        </w:rPr>
        <w:t>ին:</w:t>
      </w:r>
    </w:p>
    <w:p w14:paraId="04908B23" w14:textId="77777777" w:rsidR="00B96854" w:rsidRPr="00F566BF" w:rsidRDefault="00B96854" w:rsidP="00B96854">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t xml:space="preserve">             </w:t>
      </w:r>
    </w:p>
    <w:p w14:paraId="38367550" w14:textId="7B8B9887" w:rsidR="00B96854" w:rsidRPr="00315F42" w:rsidRDefault="00B96854" w:rsidP="00B96854">
      <w:pPr>
        <w:pStyle w:val="BodyTextIndent"/>
        <w:spacing w:line="240" w:lineRule="auto"/>
        <w:rPr>
          <w:rFonts w:ascii="GHEA Grapalat" w:hAnsi="GHEA Grapalat"/>
          <w:i w:val="0"/>
          <w:lang w:val="hy-AM"/>
        </w:rPr>
      </w:pPr>
      <w:r w:rsidRPr="00DB72BC">
        <w:rPr>
          <w:rFonts w:ascii="GHEA Grapalat" w:hAnsi="GHEA Grapalat" w:cs="Sylfaen"/>
          <w:b/>
          <w:i w:val="0"/>
          <w:lang w:val="af-ZA"/>
        </w:rPr>
        <w:t>Հեռախոս</w:t>
      </w:r>
      <w:r w:rsidRPr="00DB72BC">
        <w:rPr>
          <w:rFonts w:ascii="GHEA Grapalat" w:hAnsi="GHEA Grapalat"/>
          <w:b/>
          <w:i w:val="0"/>
          <w:lang w:val="af-ZA"/>
        </w:rPr>
        <w:t>`</w:t>
      </w:r>
      <w:r w:rsidRPr="00315F42">
        <w:rPr>
          <w:rFonts w:ascii="GHEA Grapalat" w:hAnsi="GHEA Grapalat"/>
          <w:i w:val="0"/>
          <w:lang w:val="af-ZA"/>
        </w:rPr>
        <w:t xml:space="preserve"> </w:t>
      </w:r>
      <w:r w:rsidRPr="00315F42">
        <w:rPr>
          <w:rFonts w:ascii="GHEA Grapalat" w:hAnsi="GHEA Grapalat"/>
          <w:i w:val="0"/>
          <w:lang w:val="hy-AM"/>
        </w:rPr>
        <w:t>011514</w:t>
      </w:r>
      <w:r w:rsidR="001B3F20">
        <w:rPr>
          <w:rFonts w:ascii="GHEA Grapalat" w:hAnsi="GHEA Grapalat"/>
          <w:i w:val="0"/>
          <w:lang w:val="hy-AM"/>
        </w:rPr>
        <w:t>001-317</w:t>
      </w:r>
      <w:r w:rsidRPr="00315F42">
        <w:rPr>
          <w:rFonts w:ascii="GHEA Grapalat" w:hAnsi="GHEA Grapalat" w:cs="Tahoma"/>
          <w:i w:val="0"/>
          <w:lang w:val="af-ZA"/>
        </w:rPr>
        <w:t>։</w:t>
      </w:r>
    </w:p>
    <w:p w14:paraId="1C3F4F5D" w14:textId="5CD08372" w:rsidR="00B96854" w:rsidRPr="00315F42" w:rsidRDefault="00B96854" w:rsidP="00B96854">
      <w:pPr>
        <w:pStyle w:val="BodyTextIndent"/>
        <w:spacing w:line="240" w:lineRule="auto"/>
        <w:rPr>
          <w:rFonts w:ascii="GHEA Grapalat" w:hAnsi="GHEA Grapalat"/>
          <w:lang w:val="hy-AM"/>
        </w:rPr>
      </w:pPr>
      <w:r w:rsidRPr="00DB72BC">
        <w:rPr>
          <w:rFonts w:ascii="GHEA Grapalat" w:hAnsi="GHEA Grapalat"/>
          <w:b/>
          <w:i w:val="0"/>
          <w:lang w:val="af-ZA"/>
        </w:rPr>
        <w:t xml:space="preserve"> </w:t>
      </w:r>
      <w:r w:rsidRPr="00DB72BC">
        <w:rPr>
          <w:rFonts w:ascii="GHEA Grapalat" w:hAnsi="GHEA Grapalat" w:cs="Sylfaen"/>
          <w:b/>
          <w:i w:val="0"/>
          <w:lang w:val="af-ZA"/>
        </w:rPr>
        <w:t>Էլ</w:t>
      </w:r>
      <w:r w:rsidRPr="00DB72BC">
        <w:rPr>
          <w:rFonts w:ascii="GHEA Grapalat" w:hAnsi="GHEA Grapalat"/>
          <w:b/>
          <w:i w:val="0"/>
          <w:lang w:val="af-ZA"/>
        </w:rPr>
        <w:t>.</w:t>
      </w:r>
      <w:r w:rsidRPr="00DB72BC">
        <w:rPr>
          <w:rFonts w:ascii="GHEA Grapalat" w:hAnsi="GHEA Grapalat" w:cs="Sylfaen"/>
          <w:b/>
          <w:i w:val="0"/>
          <w:lang w:val="af-ZA"/>
        </w:rPr>
        <w:t>փոստ</w:t>
      </w:r>
      <w:r w:rsidRPr="00DB72BC">
        <w:rPr>
          <w:rFonts w:ascii="GHEA Grapalat" w:hAnsi="GHEA Grapalat"/>
          <w:b/>
          <w:i w:val="0"/>
          <w:lang w:val="af-ZA"/>
        </w:rPr>
        <w:t>`</w:t>
      </w:r>
      <w:r w:rsidRPr="00315F42">
        <w:rPr>
          <w:rFonts w:ascii="GHEA Grapalat" w:hAnsi="GHEA Grapalat"/>
          <w:i w:val="0"/>
          <w:lang w:val="hy-AM"/>
        </w:rPr>
        <w:t xml:space="preserve"> </w:t>
      </w:r>
      <w:r w:rsidR="001B3F20">
        <w:rPr>
          <w:rFonts w:ascii="GHEA Grapalat" w:hAnsi="GHEA Grapalat"/>
          <w:lang w:val="hy-AM"/>
        </w:rPr>
        <w:t>anahit.amirkhanyan</w:t>
      </w:r>
      <w:r w:rsidR="00B72F86">
        <w:rPr>
          <w:rFonts w:ascii="GHEA Grapalat" w:hAnsi="GHEA Grapalat"/>
          <w:lang w:val="hy-AM"/>
        </w:rPr>
        <w:t>@yerevan.am</w:t>
      </w:r>
    </w:p>
    <w:p w14:paraId="43D45955" w14:textId="77777777" w:rsidR="00B96854" w:rsidRPr="004F0586" w:rsidRDefault="00B96854" w:rsidP="00B96854">
      <w:pPr>
        <w:pStyle w:val="BodyTextIndent"/>
        <w:spacing w:line="240" w:lineRule="auto"/>
        <w:rPr>
          <w:rFonts w:ascii="GHEA Grapalat" w:hAnsi="GHEA Grapalat"/>
          <w:b/>
          <w:i w:val="0"/>
          <w:lang w:val="af-ZA"/>
        </w:rPr>
      </w:pPr>
      <w:r w:rsidRPr="00315F42">
        <w:rPr>
          <w:rFonts w:ascii="GHEA Grapalat" w:hAnsi="GHEA Grapalat" w:cs="Sylfaen"/>
          <w:b/>
          <w:i w:val="0"/>
          <w:lang w:val="af-ZA"/>
        </w:rPr>
        <w:t>Պատվիրատու</w:t>
      </w:r>
      <w:r w:rsidRPr="00315F42">
        <w:rPr>
          <w:rFonts w:ascii="GHEA Grapalat" w:hAnsi="GHEA Grapalat"/>
          <w:b/>
          <w:i w:val="0"/>
          <w:lang w:val="af-ZA"/>
        </w:rPr>
        <w:t>`</w:t>
      </w:r>
      <w:r w:rsidRPr="00315F42">
        <w:rPr>
          <w:rFonts w:ascii="GHEA Grapalat" w:hAnsi="GHEA Grapalat"/>
          <w:b/>
          <w:i w:val="0"/>
          <w:lang w:val="hy-AM"/>
        </w:rPr>
        <w:t xml:space="preserve"> </w:t>
      </w:r>
      <w:r w:rsidRPr="00315F42">
        <w:rPr>
          <w:rFonts w:ascii="GHEA Grapalat" w:hAnsi="GHEA Grapalat" w:cs="Sylfaen"/>
          <w:b/>
          <w:i w:val="0"/>
          <w:lang w:val="hy-AM"/>
        </w:rPr>
        <w:t>Երևանի</w:t>
      </w:r>
      <w:r w:rsidRPr="00315F42">
        <w:rPr>
          <w:rFonts w:ascii="GHEA Grapalat" w:hAnsi="GHEA Grapalat"/>
          <w:b/>
          <w:i w:val="0"/>
          <w:lang w:val="hy-AM"/>
        </w:rPr>
        <w:t xml:space="preserve"> </w:t>
      </w:r>
      <w:r w:rsidRPr="00315F42">
        <w:rPr>
          <w:rFonts w:ascii="GHEA Grapalat" w:hAnsi="GHEA Grapalat" w:cs="Sylfaen"/>
          <w:b/>
          <w:i w:val="0"/>
          <w:lang w:val="hy-AM"/>
        </w:rPr>
        <w:t>քաղաքապետարան</w:t>
      </w:r>
      <w:r w:rsidRPr="00315F42">
        <w:rPr>
          <w:rFonts w:ascii="GHEA Grapalat" w:hAnsi="GHEA Grapalat" w:cs="Tahoma"/>
          <w:b/>
          <w:i w:val="0"/>
          <w:lang w:val="af-ZA"/>
        </w:rPr>
        <w:t>։</w:t>
      </w: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Pr="00F566BF" w:rsidRDefault="00037DDE" w:rsidP="00EF3662">
      <w:pPr>
        <w:pStyle w:val="BodyText"/>
        <w:ind w:right="-7" w:firstLine="567"/>
        <w:jc w:val="right"/>
        <w:rPr>
          <w:rFonts w:ascii="GHEA Grapalat" w:hAnsi="GHEA Grapalat" w:cs="Sylfaen"/>
          <w:i/>
          <w:sz w:val="22"/>
          <w:lang w:val="af-ZA"/>
        </w:rPr>
      </w:pPr>
    </w:p>
    <w:p w14:paraId="63F47652" w14:textId="77777777" w:rsidR="00037DDE" w:rsidRPr="00F566BF" w:rsidRDefault="00037DDE" w:rsidP="00EF3662">
      <w:pPr>
        <w:pStyle w:val="BodyText"/>
        <w:ind w:right="-7" w:firstLine="567"/>
        <w:jc w:val="right"/>
        <w:rPr>
          <w:rFonts w:ascii="GHEA Grapalat" w:hAnsi="GHEA Grapalat" w:cs="Sylfaen"/>
          <w:i/>
          <w:sz w:val="22"/>
          <w:lang w:val="af-ZA"/>
        </w:rPr>
      </w:pPr>
    </w:p>
    <w:p w14:paraId="5F8DF317" w14:textId="77777777" w:rsidR="00096865" w:rsidRPr="00F566BF" w:rsidRDefault="00096865" w:rsidP="00EF3662">
      <w:pPr>
        <w:pStyle w:val="BodyText"/>
        <w:ind w:right="-7" w:firstLine="567"/>
        <w:jc w:val="center"/>
        <w:rPr>
          <w:rFonts w:ascii="GHEA Grapalat" w:hAnsi="GHEA Grapalat"/>
          <w:lang w:val="af-ZA"/>
        </w:rPr>
      </w:pPr>
    </w:p>
    <w:p w14:paraId="7F4F20E3" w14:textId="77777777" w:rsidR="00AB4AE7" w:rsidRDefault="00AB4AE7" w:rsidP="003A2FEF">
      <w:pPr>
        <w:pStyle w:val="BodyText"/>
        <w:ind w:right="-7" w:firstLine="567"/>
        <w:jc w:val="center"/>
        <w:rPr>
          <w:rFonts w:ascii="GHEA Grapalat" w:hAnsi="GHEA Grapalat" w:cs="Times Armenian"/>
          <w:i/>
          <w:lang w:val="af-ZA"/>
        </w:rPr>
      </w:pPr>
    </w:p>
    <w:p w14:paraId="324E8B6E" w14:textId="77777777" w:rsidR="00AB4AE7" w:rsidRDefault="00AB4AE7" w:rsidP="003A2FEF">
      <w:pPr>
        <w:pStyle w:val="BodyText"/>
        <w:ind w:right="-7" w:firstLine="567"/>
        <w:jc w:val="center"/>
        <w:rPr>
          <w:rFonts w:ascii="GHEA Grapalat" w:hAnsi="GHEA Grapalat" w:cs="Times Armenian"/>
          <w:i/>
          <w:lang w:val="af-ZA"/>
        </w:rPr>
      </w:pPr>
    </w:p>
    <w:p w14:paraId="7C68DFEE" w14:textId="77777777" w:rsidR="00AB4AE7" w:rsidRDefault="00AB4AE7" w:rsidP="003A2FEF">
      <w:pPr>
        <w:pStyle w:val="BodyText"/>
        <w:ind w:right="-7" w:firstLine="567"/>
        <w:jc w:val="center"/>
        <w:rPr>
          <w:rFonts w:ascii="GHEA Grapalat" w:hAnsi="GHEA Grapalat" w:cs="Times Armenian"/>
          <w:i/>
          <w:lang w:val="af-ZA"/>
        </w:rPr>
      </w:pPr>
    </w:p>
    <w:p w14:paraId="3306ED8A" w14:textId="77777777" w:rsidR="00AB4AE7" w:rsidRDefault="00AB4AE7" w:rsidP="003A2FEF">
      <w:pPr>
        <w:pStyle w:val="BodyText"/>
        <w:ind w:right="-7" w:firstLine="567"/>
        <w:jc w:val="center"/>
        <w:rPr>
          <w:rFonts w:ascii="GHEA Grapalat" w:hAnsi="GHEA Grapalat" w:cs="Times Armenian"/>
          <w:i/>
          <w:lang w:val="af-ZA"/>
        </w:rPr>
      </w:pPr>
    </w:p>
    <w:p w14:paraId="4D8C1077" w14:textId="77777777" w:rsidR="00AB4AE7" w:rsidRDefault="00AB4AE7" w:rsidP="003A2FEF">
      <w:pPr>
        <w:pStyle w:val="BodyText"/>
        <w:ind w:right="-7" w:firstLine="567"/>
        <w:jc w:val="center"/>
        <w:rPr>
          <w:rFonts w:ascii="GHEA Grapalat" w:hAnsi="GHEA Grapalat" w:cs="Times Armenian"/>
          <w:i/>
          <w:lang w:val="af-ZA"/>
        </w:rPr>
      </w:pPr>
    </w:p>
    <w:p w14:paraId="065F6FC5" w14:textId="399CC05A" w:rsidR="003A2FEF" w:rsidRPr="00315F42" w:rsidRDefault="003A2FEF" w:rsidP="003A2FEF">
      <w:pPr>
        <w:pStyle w:val="BodyText"/>
        <w:ind w:right="-7" w:firstLine="567"/>
        <w:jc w:val="center"/>
        <w:rPr>
          <w:rFonts w:ascii="GHEA Grapalat" w:hAnsi="GHEA Grapalat"/>
          <w:lang w:val="hy-AM"/>
        </w:rPr>
      </w:pPr>
      <w:r w:rsidRPr="00F566BF">
        <w:rPr>
          <w:rFonts w:ascii="GHEA Grapalat" w:hAnsi="GHEA Grapalat" w:cs="Times Armenian"/>
          <w:i/>
          <w:lang w:val="af-ZA"/>
        </w:rPr>
        <w:t>«</w:t>
      </w:r>
      <w:r w:rsidRPr="00315F42">
        <w:rPr>
          <w:rFonts w:ascii="GHEA Grapalat" w:hAnsi="GHEA Grapalat" w:cs="Sylfaen"/>
          <w:i/>
          <w:lang w:val="hy-AM"/>
        </w:rPr>
        <w:t>Երևանի</w:t>
      </w:r>
      <w:r w:rsidRPr="00315F42">
        <w:rPr>
          <w:rFonts w:ascii="GHEA Grapalat" w:hAnsi="GHEA Grapalat" w:cs="Times Armenian"/>
          <w:i/>
          <w:lang w:val="hy-AM"/>
        </w:rPr>
        <w:t xml:space="preserve"> </w:t>
      </w:r>
      <w:r w:rsidRPr="00315F42">
        <w:rPr>
          <w:rFonts w:ascii="GHEA Grapalat" w:hAnsi="GHEA Grapalat" w:cs="Sylfaen"/>
          <w:i/>
          <w:lang w:val="hy-AM"/>
        </w:rPr>
        <w:t>քաղաքապետարան</w:t>
      </w:r>
      <w:r>
        <w:rPr>
          <w:rFonts w:ascii="GHEA Grapalat" w:hAnsi="GHEA Grapalat" w:cs="Sylfaen"/>
          <w:i/>
          <w:lang w:val="hy-AM"/>
        </w:rPr>
        <w:t>»</w:t>
      </w:r>
    </w:p>
    <w:p w14:paraId="164F85D3" w14:textId="77777777" w:rsidR="003A2FEF" w:rsidRPr="001B2024" w:rsidRDefault="003A2FEF" w:rsidP="003A2FEF">
      <w:pPr>
        <w:pStyle w:val="BodyText"/>
        <w:ind w:right="-7" w:firstLine="567"/>
        <w:jc w:val="center"/>
        <w:rPr>
          <w:rFonts w:ascii="GHEA Grapalat" w:hAnsi="GHEA Grapalat"/>
          <w:lang w:val="hy-AM"/>
        </w:rPr>
      </w:pPr>
    </w:p>
    <w:p w14:paraId="03CDBE68" w14:textId="77777777" w:rsidR="003A2FEF" w:rsidRPr="00F566BF" w:rsidRDefault="003A2FEF" w:rsidP="003A2FEF">
      <w:pPr>
        <w:pStyle w:val="BodyText"/>
        <w:ind w:right="-7" w:firstLine="567"/>
        <w:jc w:val="center"/>
        <w:rPr>
          <w:rFonts w:ascii="GHEA Grapalat" w:hAnsi="GHEA Grapalat"/>
          <w:lang w:val="af-ZA"/>
        </w:rPr>
      </w:pPr>
    </w:p>
    <w:p w14:paraId="070E4B97" w14:textId="77777777" w:rsidR="003A2FEF" w:rsidRPr="00F566BF" w:rsidRDefault="003A2FEF" w:rsidP="003A2FEF">
      <w:pPr>
        <w:pStyle w:val="BodyText"/>
        <w:ind w:right="-7" w:firstLine="567"/>
        <w:jc w:val="center"/>
        <w:rPr>
          <w:rFonts w:ascii="GHEA Grapalat" w:hAnsi="GHEA Grapalat"/>
          <w:lang w:val="af-ZA"/>
        </w:rPr>
      </w:pPr>
    </w:p>
    <w:p w14:paraId="4A768EFC" w14:textId="77777777" w:rsidR="003A2FEF" w:rsidRPr="00F566BF" w:rsidRDefault="003A2FEF" w:rsidP="003A2FEF">
      <w:pPr>
        <w:pStyle w:val="BodyText"/>
        <w:ind w:right="-7" w:firstLine="567"/>
        <w:jc w:val="center"/>
        <w:rPr>
          <w:rFonts w:ascii="GHEA Grapalat" w:hAnsi="GHEA Grapalat"/>
          <w:lang w:val="af-ZA"/>
        </w:rPr>
      </w:pPr>
    </w:p>
    <w:p w14:paraId="41583D0D" w14:textId="77777777" w:rsidR="003A2FEF" w:rsidRPr="00F566BF" w:rsidRDefault="003A2FEF" w:rsidP="003A2FEF">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712AFDF3" w14:textId="77777777" w:rsidR="003A2FEF" w:rsidRPr="00F566BF" w:rsidRDefault="003A2FEF" w:rsidP="003A2FEF">
      <w:pPr>
        <w:pStyle w:val="BodyText"/>
        <w:ind w:right="-7" w:firstLine="567"/>
        <w:jc w:val="center"/>
        <w:rPr>
          <w:rFonts w:ascii="GHEA Grapalat" w:hAnsi="GHEA Grapalat" w:cs="Sylfaen"/>
          <w:lang w:val="af-ZA"/>
        </w:rPr>
      </w:pPr>
    </w:p>
    <w:p w14:paraId="195D5881" w14:textId="77777777" w:rsidR="003A2FEF" w:rsidRPr="00F566BF" w:rsidRDefault="003A2FEF" w:rsidP="003A2FEF">
      <w:pPr>
        <w:pStyle w:val="BodyText"/>
        <w:ind w:right="-7" w:firstLine="567"/>
        <w:jc w:val="center"/>
        <w:rPr>
          <w:rFonts w:ascii="GHEA Grapalat" w:hAnsi="GHEA Grapalat" w:cs="Sylfaen"/>
          <w:lang w:val="af-ZA"/>
        </w:rPr>
      </w:pPr>
    </w:p>
    <w:p w14:paraId="3C2DDBD6" w14:textId="6D52F7C7" w:rsidR="00096865" w:rsidRPr="00F566BF" w:rsidRDefault="003A2FEF" w:rsidP="003A2FEF">
      <w:pPr>
        <w:pStyle w:val="BodyText"/>
        <w:ind w:right="-7"/>
        <w:jc w:val="center"/>
        <w:rPr>
          <w:rFonts w:ascii="GHEA Grapalat" w:hAnsi="GHEA Grapalat"/>
          <w:szCs w:val="22"/>
          <w:lang w:val="af-ZA"/>
        </w:rPr>
      </w:pPr>
      <w:r>
        <w:rPr>
          <w:rFonts w:ascii="GHEA Grapalat" w:hAnsi="GHEA Grapalat" w:cs="Sylfaen"/>
          <w:lang w:val="hy-AM"/>
        </w:rPr>
        <w:t>ԵՐԵՎԱՆԻ ՔԱՂԱՔԱՊԵՏԱՐԱՆ</w:t>
      </w:r>
      <w:r w:rsidRPr="00F566BF">
        <w:rPr>
          <w:rFonts w:ascii="GHEA Grapalat" w:hAnsi="GHEA Grapalat" w:cs="Sylfaen"/>
        </w:rPr>
        <w:t>Ի</w:t>
      </w:r>
      <w:r w:rsidRPr="00F566BF">
        <w:rPr>
          <w:rFonts w:ascii="GHEA Grapalat" w:hAnsi="GHEA Grapalat" w:cs="Sylfaen"/>
          <w:lang w:val="af-ZA"/>
        </w:rPr>
        <w:t xml:space="preserve"> </w:t>
      </w:r>
      <w:r w:rsidRPr="00F566BF">
        <w:rPr>
          <w:rFonts w:ascii="GHEA Grapalat" w:hAnsi="GHEA Grapalat" w:cs="Sylfaen"/>
        </w:rPr>
        <w:t>ԿԱՐԻՔՆԵՐԻ</w:t>
      </w:r>
      <w:r w:rsidRPr="00F566BF">
        <w:rPr>
          <w:rFonts w:ascii="GHEA Grapalat" w:hAnsi="GHEA Grapalat" w:cs="Times Armenian"/>
          <w:lang w:val="af-ZA"/>
        </w:rPr>
        <w:t xml:space="preserve"> </w:t>
      </w:r>
      <w:r w:rsidRPr="00F566BF">
        <w:rPr>
          <w:rFonts w:ascii="GHEA Grapalat" w:hAnsi="GHEA Grapalat" w:cs="Sylfaen"/>
        </w:rPr>
        <w:t>ՀԱՄԱՐ</w:t>
      </w:r>
      <w:r>
        <w:rPr>
          <w:rFonts w:ascii="GHEA Grapalat" w:hAnsi="GHEA Grapalat" w:cs="Sylfaen"/>
          <w:lang w:val="hy-AM"/>
        </w:rPr>
        <w:t xml:space="preserve">` </w:t>
      </w:r>
      <w:proofErr w:type="spellStart"/>
      <w:r w:rsidR="00D12E88" w:rsidRPr="00D12E88">
        <w:rPr>
          <w:rFonts w:ascii="GHEA Grapalat" w:hAnsi="GHEA Grapalat" w:cs="Sylfaen"/>
        </w:rPr>
        <w:t>ԵՐևԱՆ</w:t>
      </w:r>
      <w:proofErr w:type="spellEnd"/>
      <w:r w:rsidR="00D12E88" w:rsidRPr="00D12E88">
        <w:rPr>
          <w:rFonts w:ascii="GHEA Grapalat" w:hAnsi="GHEA Grapalat" w:cs="Sylfaen"/>
          <w:lang w:val="af-ZA"/>
        </w:rPr>
        <w:t xml:space="preserve"> </w:t>
      </w:r>
      <w:r w:rsidR="00D12E88" w:rsidRPr="00D12E88">
        <w:rPr>
          <w:rFonts w:ascii="GHEA Grapalat" w:hAnsi="GHEA Grapalat" w:cs="Sylfaen"/>
        </w:rPr>
        <w:t>ՔԱՂԱՔԻ</w:t>
      </w:r>
      <w:r w:rsidR="00D12E88" w:rsidRPr="00D12E88">
        <w:rPr>
          <w:rFonts w:ascii="GHEA Grapalat" w:hAnsi="GHEA Grapalat" w:cs="Sylfaen"/>
          <w:lang w:val="af-ZA"/>
        </w:rPr>
        <w:t xml:space="preserve"> </w:t>
      </w:r>
      <w:r w:rsidR="00D12E88" w:rsidRPr="00D12E88">
        <w:rPr>
          <w:rFonts w:ascii="GHEA Grapalat" w:hAnsi="GHEA Grapalat" w:cs="Sylfaen"/>
        </w:rPr>
        <w:t>ՏԱՐԱԾՔՈՒՄ</w:t>
      </w:r>
      <w:r w:rsidR="00D12E88" w:rsidRPr="00D12E88">
        <w:rPr>
          <w:rFonts w:ascii="GHEA Grapalat" w:hAnsi="GHEA Grapalat" w:cs="Sylfaen"/>
          <w:lang w:val="af-ZA"/>
        </w:rPr>
        <w:t xml:space="preserve"> </w:t>
      </w:r>
      <w:r w:rsidR="00D12E88" w:rsidRPr="00D12E88">
        <w:rPr>
          <w:rFonts w:ascii="GHEA Grapalat" w:hAnsi="GHEA Grapalat" w:cs="Sylfaen"/>
        </w:rPr>
        <w:t>ՀՐԱՏԱՊ</w:t>
      </w:r>
      <w:r w:rsidR="00D12E88" w:rsidRPr="00D12E88">
        <w:rPr>
          <w:rFonts w:ascii="GHEA Grapalat" w:hAnsi="GHEA Grapalat" w:cs="Sylfaen"/>
          <w:lang w:val="af-ZA"/>
        </w:rPr>
        <w:t xml:space="preserve"> </w:t>
      </w:r>
      <w:r w:rsidR="00D12E88" w:rsidRPr="00D12E88">
        <w:rPr>
          <w:rFonts w:ascii="GHEA Grapalat" w:hAnsi="GHEA Grapalat" w:cs="Sylfaen"/>
        </w:rPr>
        <w:t>ԼՈՒԾՈՒՄ</w:t>
      </w:r>
      <w:r w:rsidR="00D12E88" w:rsidRPr="00D12E88">
        <w:rPr>
          <w:rFonts w:ascii="GHEA Grapalat" w:hAnsi="GHEA Grapalat" w:cs="Sylfaen"/>
          <w:lang w:val="af-ZA"/>
        </w:rPr>
        <w:t xml:space="preserve"> </w:t>
      </w:r>
      <w:r w:rsidR="00D12E88" w:rsidRPr="00D12E88">
        <w:rPr>
          <w:rFonts w:ascii="GHEA Grapalat" w:hAnsi="GHEA Grapalat" w:cs="Sylfaen"/>
        </w:rPr>
        <w:t>ՊԱՀԱՆՋՈՂ</w:t>
      </w:r>
      <w:r w:rsidR="00D12E88" w:rsidRPr="00D12E88">
        <w:rPr>
          <w:rFonts w:ascii="GHEA Grapalat" w:hAnsi="GHEA Grapalat" w:cs="Sylfaen"/>
          <w:lang w:val="af-ZA"/>
        </w:rPr>
        <w:t xml:space="preserve"> </w:t>
      </w:r>
      <w:r w:rsidR="00D12E88" w:rsidRPr="00D12E88">
        <w:rPr>
          <w:rFonts w:ascii="GHEA Grapalat" w:hAnsi="GHEA Grapalat" w:cs="Sylfaen"/>
        </w:rPr>
        <w:t>և</w:t>
      </w:r>
      <w:r w:rsidR="00D12E88" w:rsidRPr="00D12E88">
        <w:rPr>
          <w:rFonts w:ascii="GHEA Grapalat" w:hAnsi="GHEA Grapalat" w:cs="Sylfaen"/>
          <w:lang w:val="af-ZA"/>
        </w:rPr>
        <w:t xml:space="preserve"> </w:t>
      </w:r>
      <w:r w:rsidR="00D12E88" w:rsidRPr="00D12E88">
        <w:rPr>
          <w:rFonts w:ascii="GHEA Grapalat" w:hAnsi="GHEA Grapalat" w:cs="Sylfaen"/>
        </w:rPr>
        <w:t>ՉՆԱԽԱՏԵՍՎԱԾ</w:t>
      </w:r>
      <w:r w:rsidR="00D12E88" w:rsidRPr="00D12E88">
        <w:rPr>
          <w:rFonts w:ascii="GHEA Grapalat" w:hAnsi="GHEA Grapalat" w:cs="Sylfaen"/>
          <w:lang w:val="af-ZA"/>
        </w:rPr>
        <w:t xml:space="preserve"> </w:t>
      </w:r>
      <w:r w:rsidR="00D12E88" w:rsidRPr="00D12E88">
        <w:rPr>
          <w:rFonts w:ascii="GHEA Grapalat" w:hAnsi="GHEA Grapalat" w:cs="Sylfaen"/>
        </w:rPr>
        <w:t>ԱՇԽԱՏԱՆՔՆԵՐԻ</w:t>
      </w:r>
      <w:r w:rsidR="00D12E88" w:rsidRPr="00D12E88">
        <w:rPr>
          <w:rFonts w:ascii="GHEA Grapalat" w:hAnsi="GHEA Grapalat" w:cs="Sylfaen"/>
          <w:lang w:val="af-ZA"/>
        </w:rPr>
        <w:t xml:space="preserve"> </w:t>
      </w:r>
      <w:r w:rsidR="00D12E88" w:rsidRPr="00D12E88">
        <w:rPr>
          <w:rFonts w:ascii="GHEA Grapalat" w:hAnsi="GHEA Grapalat" w:cs="Sylfaen"/>
        </w:rPr>
        <w:t>ՈՐԱԿԻ</w:t>
      </w:r>
      <w:r w:rsidR="00D12E88" w:rsidRPr="00D12E88">
        <w:rPr>
          <w:rFonts w:ascii="GHEA Grapalat" w:hAnsi="GHEA Grapalat" w:cs="Sylfaen"/>
          <w:lang w:val="af-ZA"/>
        </w:rPr>
        <w:t xml:space="preserve"> </w:t>
      </w:r>
      <w:r w:rsidR="00D12E88" w:rsidRPr="00D12E88">
        <w:rPr>
          <w:rFonts w:ascii="GHEA Grapalat" w:hAnsi="GHEA Grapalat" w:cs="Sylfaen"/>
        </w:rPr>
        <w:t>ՏԵԽՆԻԿԱԿԱՆ</w:t>
      </w:r>
      <w:r w:rsidR="00D12E88" w:rsidRPr="00D12E88">
        <w:rPr>
          <w:rFonts w:ascii="GHEA Grapalat" w:hAnsi="GHEA Grapalat" w:cs="Sylfaen"/>
          <w:lang w:val="af-ZA"/>
        </w:rPr>
        <w:t xml:space="preserve"> </w:t>
      </w:r>
      <w:r w:rsidR="00D12E88" w:rsidRPr="00D12E88">
        <w:rPr>
          <w:rFonts w:ascii="GHEA Grapalat" w:hAnsi="GHEA Grapalat" w:cs="Sylfaen"/>
        </w:rPr>
        <w:t>ՀՍԿՈՂՈՒԹՅԱՆ</w:t>
      </w:r>
      <w:r w:rsidR="00D12E88" w:rsidRPr="00D12E88">
        <w:rPr>
          <w:rFonts w:ascii="GHEA Grapalat" w:hAnsi="GHEA Grapalat" w:cs="Sylfaen"/>
          <w:lang w:val="af-ZA"/>
        </w:rPr>
        <w:t xml:space="preserve"> </w:t>
      </w:r>
      <w:r w:rsidR="00D12E88" w:rsidRPr="00D12E88">
        <w:rPr>
          <w:rFonts w:ascii="GHEA Grapalat" w:hAnsi="GHEA Grapalat" w:cs="Sylfaen"/>
        </w:rPr>
        <w:t>ԽՈՐՀՐԴԱՏՎԱԿԱՆ</w:t>
      </w:r>
      <w:r w:rsidR="00D12E88" w:rsidRPr="00D12E88">
        <w:rPr>
          <w:rFonts w:ascii="GHEA Grapalat" w:hAnsi="GHEA Grapalat" w:cs="Sylfaen"/>
          <w:lang w:val="af-ZA"/>
        </w:rPr>
        <w:t xml:space="preserve"> </w:t>
      </w:r>
      <w:r w:rsidR="00D12E88" w:rsidRPr="00D12E88">
        <w:rPr>
          <w:rFonts w:ascii="GHEA Grapalat" w:hAnsi="GHEA Grapalat" w:cs="Sylfaen"/>
        </w:rPr>
        <w:t>ԾԱՌԱՅՈՒԹՅՈՒՆՆԵՐԻ</w:t>
      </w:r>
      <w:r w:rsidR="00D12E88" w:rsidRPr="00D12E88">
        <w:rPr>
          <w:rFonts w:ascii="GHEA Grapalat" w:hAnsi="GHEA Grapalat" w:cs="Sylfaen"/>
          <w:lang w:val="af-ZA"/>
        </w:rPr>
        <w:t xml:space="preserve"> </w:t>
      </w:r>
      <w:r w:rsidRPr="009E3B64">
        <w:rPr>
          <w:rFonts w:ascii="GHEA Grapalat" w:hAnsi="GHEA Grapalat" w:cs="Sylfaen"/>
          <w:lang w:val="hy-AM"/>
        </w:rPr>
        <w:t>ՁԵՌՔԲԵՐՄԱՆ</w:t>
      </w:r>
      <w:r w:rsidRPr="00366552">
        <w:rPr>
          <w:rFonts w:ascii="GHEA Grapalat" w:hAnsi="GHEA Grapalat" w:cs="Sylfaen"/>
          <w:lang w:val="af-ZA"/>
        </w:rPr>
        <w:t xml:space="preserve"> </w:t>
      </w:r>
      <w:r w:rsidRPr="00F566BF">
        <w:rPr>
          <w:rFonts w:ascii="GHEA Grapalat" w:hAnsi="GHEA Grapalat" w:cs="Sylfaen"/>
        </w:rPr>
        <w:t>ՆՊԱՏԱԿՈՎ</w:t>
      </w:r>
      <w:r w:rsidRPr="00366552">
        <w:rPr>
          <w:rFonts w:ascii="GHEA Grapalat" w:hAnsi="GHEA Grapalat" w:cs="Sylfaen"/>
          <w:lang w:val="af-ZA"/>
        </w:rPr>
        <w:t xml:space="preserve">  </w:t>
      </w:r>
      <w:r w:rsidRPr="00F566BF">
        <w:rPr>
          <w:rFonts w:ascii="GHEA Grapalat" w:hAnsi="GHEA Grapalat" w:cs="Sylfaen"/>
        </w:rPr>
        <w:t>ՀԱՅՏԱՐԱՐՎԱԾ</w:t>
      </w:r>
      <w:r w:rsidRPr="00366552">
        <w:rPr>
          <w:rFonts w:ascii="GHEA Grapalat" w:hAnsi="GHEA Grapalat" w:cs="Sylfaen"/>
          <w:lang w:val="af-ZA"/>
        </w:rPr>
        <w:t xml:space="preserve">  </w:t>
      </w:r>
      <w:r w:rsidR="00AE330B">
        <w:rPr>
          <w:rFonts w:ascii="GHEA Grapalat" w:hAnsi="GHEA Grapalat" w:cs="Sylfaen"/>
        </w:rPr>
        <w:t>ԲԱՑ</w:t>
      </w:r>
      <w:r w:rsidR="00513CB2" w:rsidRPr="00513CB2">
        <w:rPr>
          <w:rFonts w:ascii="GHEA Grapalat" w:hAnsi="GHEA Grapalat" w:cs="Sylfaen"/>
          <w:lang w:val="af-ZA"/>
        </w:rPr>
        <w:t xml:space="preserve"> </w:t>
      </w:r>
      <w:r w:rsidR="00513CB2">
        <w:rPr>
          <w:rFonts w:ascii="GHEA Grapalat" w:hAnsi="GHEA Grapalat" w:cs="Sylfaen"/>
        </w:rPr>
        <w:t>ՄՐՑՈՒՅԹ</w:t>
      </w:r>
      <w:r w:rsidRPr="00F566BF">
        <w:rPr>
          <w:rFonts w:ascii="GHEA Grapalat" w:hAnsi="GHEA Grapalat" w:cs="Sylfaen"/>
        </w:rPr>
        <w:t>Ի</w:t>
      </w:r>
    </w:p>
    <w:p w14:paraId="465777BC" w14:textId="77777777" w:rsidR="00096865" w:rsidRPr="00F566BF" w:rsidRDefault="00096865" w:rsidP="00EF366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145B7D5" w14:textId="77777777" w:rsidR="00CE0D95" w:rsidRPr="00F566BF" w:rsidRDefault="00CE0D95" w:rsidP="00EF3662">
      <w:pPr>
        <w:pStyle w:val="BodyText"/>
        <w:ind w:right="-7" w:firstLine="567"/>
        <w:jc w:val="center"/>
        <w:rPr>
          <w:rFonts w:ascii="GHEA Grapalat" w:hAnsi="GHEA Grapalat"/>
          <w:lang w:val="af-ZA"/>
        </w:rPr>
      </w:pPr>
    </w:p>
    <w:p w14:paraId="6AAA28B0" w14:textId="77777777" w:rsidR="00CE0D95" w:rsidRPr="00F566BF" w:rsidRDefault="00CE0D95" w:rsidP="00EF3662">
      <w:pPr>
        <w:pStyle w:val="BodyText"/>
        <w:ind w:right="-7" w:firstLine="567"/>
        <w:jc w:val="center"/>
        <w:rPr>
          <w:rFonts w:ascii="GHEA Grapalat" w:hAnsi="GHEA Grapalat"/>
          <w:lang w:val="af-ZA"/>
        </w:rPr>
      </w:pPr>
    </w:p>
    <w:p w14:paraId="1CE7DEA1" w14:textId="77777777" w:rsidR="00096865" w:rsidRPr="00F566BF" w:rsidRDefault="00096865" w:rsidP="00EF3662">
      <w:pPr>
        <w:pStyle w:val="BodyText"/>
        <w:ind w:right="-7" w:firstLine="567"/>
        <w:jc w:val="center"/>
        <w:rPr>
          <w:rFonts w:ascii="GHEA Grapalat" w:hAnsi="GHEA Grapalat"/>
          <w:lang w:val="af-ZA"/>
        </w:rPr>
      </w:pPr>
    </w:p>
    <w:p w14:paraId="04A4682C" w14:textId="77777777" w:rsidR="00CD0CC7" w:rsidRDefault="006F0D3F" w:rsidP="00EF3662">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
    <w:p w14:paraId="6B824EA6" w14:textId="77777777" w:rsidR="00CD0CC7" w:rsidRDefault="00CD0CC7" w:rsidP="00EF3662">
      <w:pPr>
        <w:ind w:firstLine="567"/>
        <w:jc w:val="both"/>
        <w:rPr>
          <w:rFonts w:ascii="GHEA Grapalat" w:hAnsi="GHEA Grapalat" w:cs="Sylfaen"/>
          <w:i/>
          <w:sz w:val="22"/>
          <w:szCs w:val="22"/>
          <w:lang w:val="af-ZA"/>
        </w:rPr>
      </w:pPr>
    </w:p>
    <w:p w14:paraId="656F91E7" w14:textId="77777777" w:rsidR="00CD0CC7" w:rsidRDefault="00CD0CC7" w:rsidP="00EF3662">
      <w:pPr>
        <w:ind w:firstLine="567"/>
        <w:jc w:val="both"/>
        <w:rPr>
          <w:rFonts w:ascii="GHEA Grapalat" w:hAnsi="GHEA Grapalat" w:cs="Sylfaen"/>
          <w:i/>
          <w:sz w:val="22"/>
          <w:szCs w:val="22"/>
          <w:lang w:val="af-ZA"/>
        </w:rPr>
      </w:pPr>
    </w:p>
    <w:p w14:paraId="06547AA4" w14:textId="0110328A" w:rsidR="001A43A4" w:rsidRPr="00F566BF" w:rsidRDefault="00096865"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Հարգելի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մասնակից</w:t>
      </w:r>
      <w:proofErr w:type="spellEnd"/>
      <w:r w:rsidR="00677658" w:rsidRPr="00F566BF">
        <w:rPr>
          <w:rFonts w:ascii="GHEA Grapalat" w:hAnsi="GHEA Grapalat" w:cs="Sylfaen"/>
          <w:i/>
          <w:sz w:val="22"/>
          <w:szCs w:val="22"/>
          <w:lang w:val="af-ZA"/>
        </w:rPr>
        <w:t xml:space="preserve"> </w:t>
      </w:r>
      <w:proofErr w:type="spellStart"/>
      <w:r w:rsidR="00884204" w:rsidRPr="00F566BF">
        <w:rPr>
          <w:rFonts w:ascii="GHEA Grapalat" w:hAnsi="GHEA Grapalat" w:cs="Sylfaen"/>
          <w:i/>
          <w:sz w:val="22"/>
          <w:szCs w:val="22"/>
        </w:rPr>
        <w:t>ն</w:t>
      </w:r>
      <w:r w:rsidRPr="00F566BF">
        <w:rPr>
          <w:rFonts w:ascii="GHEA Grapalat" w:hAnsi="GHEA Grapalat" w:cs="Sylfaen"/>
          <w:i/>
          <w:sz w:val="22"/>
          <w:szCs w:val="22"/>
        </w:rPr>
        <w:t>ախքան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կազմելը</w:t>
      </w:r>
      <w:proofErr w:type="spellEnd"/>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ներկայացնելը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խնդրում</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ենք</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մանրամասնորեն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ուսումնասիրել</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քանի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որ</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հրավերին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չհամապատասխանող</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ենթակա</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մերժման</w:t>
      </w:r>
      <w:proofErr w:type="spellEnd"/>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rsidR="00F712F0">
        <w:fldChar w:fldCharType="begin"/>
      </w:r>
      <w:r w:rsidR="00F712F0" w:rsidRPr="00716BD3">
        <w:rPr>
          <w:lang w:val="af-ZA"/>
        </w:rPr>
        <w:instrText xml:space="preserve"> HYPERLINK "http://www.armeps.am" </w:instrText>
      </w:r>
      <w:r w:rsidR="00F712F0">
        <w:fldChar w:fldCharType="separate"/>
      </w:r>
      <w:r w:rsidRPr="00F566BF">
        <w:rPr>
          <w:rFonts w:ascii="GHEA Grapalat" w:hAnsi="GHEA Grapalat" w:cs="Sylfaen"/>
          <w:i/>
          <w:sz w:val="22"/>
          <w:szCs w:val="22"/>
          <w:lang w:val="af-ZA"/>
        </w:rPr>
        <w:t>www.armeps.am</w:t>
      </w:r>
      <w:r w:rsidR="00F712F0">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8"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0"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1"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0F3BAC">
        <w:rPr>
          <w:lang w:val="af-ZA"/>
        </w:rPr>
        <w:instrText>HYPERLINK "http://gnumner.am/website/images/original/%D5%88%D5%92%D5%82%D4%B5%D5%91%D5%88%D5%92%D5%85%D5%91.docx"</w:instrText>
      </w:r>
      <w:r w:rsidR="00F60C5F">
        <w:fldChar w:fldCharType="separate"/>
      </w:r>
      <w:r w:rsidR="00F60C5F" w:rsidRPr="00F566BF">
        <w:rPr>
          <w:rFonts w:ascii="GHEA Grapalat" w:hAnsi="GHEA Grapalat" w:cs="Sylfaen"/>
          <w:i/>
          <w:sz w:val="22"/>
          <w:szCs w:val="22"/>
          <w:lang w:val="af-ZA"/>
        </w:rPr>
        <w:t>Էլեկտրոնային գնումների կատարման ուղեցույց</w:t>
      </w:r>
      <w:r w:rsidR="00F60C5F">
        <w:fldChar w:fldCharType="end"/>
      </w:r>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r>
        <w:fldChar w:fldCharType="begin"/>
      </w:r>
      <w:r w:rsidRPr="00F8501A">
        <w:rPr>
          <w:lang w:val="af-ZA"/>
        </w:rPr>
        <w:instrText>HYPERLINK "http://gnumner.am/hy/page/ughecuycner_dzernarkner/"</w:instrText>
      </w:r>
      <w:r>
        <w:fldChar w:fldCharType="separate"/>
      </w:r>
      <w:r w:rsidRPr="00F566BF">
        <w:rPr>
          <w:rFonts w:ascii="GHEA Grapalat" w:hAnsi="GHEA Grapalat" w:cs="Sylfaen"/>
          <w:i/>
          <w:sz w:val="22"/>
          <w:szCs w:val="22"/>
          <w:lang w:val="af-ZA"/>
        </w:rPr>
        <w:t>http://gnumner.am/hy/page/ughecuycner_dzernarkner/</w:t>
      </w:r>
      <w:r>
        <w:fldChar w:fldCharType="end"/>
      </w:r>
      <w:r w:rsidRPr="00F566BF">
        <w:rPr>
          <w:rFonts w:ascii="GHEA Grapalat" w:hAnsi="GHEA Grapalat" w:cs="Sylfaen"/>
          <w:i/>
          <w:sz w:val="22"/>
          <w:szCs w:val="22"/>
          <w:lang w:val="af-ZA"/>
        </w:rPr>
        <w:t>.</w:t>
      </w:r>
    </w:p>
    <w:p w14:paraId="78D20329" w14:textId="14F6AA6C"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1820DF" w:rsidRPr="00DB4A0A">
        <w:rPr>
          <w:rFonts w:ascii="GHEA Grapalat" w:hAnsi="GHEA Grapalat"/>
          <w:i/>
          <w:sz w:val="22"/>
          <w:szCs w:val="22"/>
          <w:lang w:val="af-ZA"/>
        </w:rPr>
        <w:t>800-600  (111)</w:t>
      </w:r>
      <w:r w:rsidR="00AB14F4" w:rsidRPr="00F566BF">
        <w:rPr>
          <w:rFonts w:ascii="GHEA Grapalat" w:hAnsi="GHEA Grapalat"/>
          <w:i/>
          <w:sz w:val="22"/>
          <w:szCs w:val="22"/>
          <w:lang w:val="af-ZA"/>
        </w:rPr>
        <w:t>):</w:t>
      </w:r>
    </w:p>
    <w:p w14:paraId="2BD02AB7" w14:textId="77777777" w:rsidR="0089384E" w:rsidRPr="00F566BF" w:rsidRDefault="0089384E" w:rsidP="0089384E">
      <w:pPr>
        <w:ind w:firstLine="567"/>
        <w:rPr>
          <w:rFonts w:ascii="GHEA Grapalat" w:hAnsi="GHEA Grapalat"/>
          <w:b/>
          <w:sz w:val="20"/>
          <w:szCs w:val="22"/>
          <w:lang w:val="af-ZA"/>
        </w:rPr>
      </w:pPr>
      <w:bookmarkStart w:id="1" w:name="_Hlk9322052"/>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1"/>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5C8C1ABD" w14:textId="77777777" w:rsidR="00096865" w:rsidRPr="00F566BF" w:rsidRDefault="00096865"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t>ԲՈՎԱՆԴԱԿՈւԹՅՈւՆ</w:t>
      </w:r>
      <w:proofErr w:type="spellEnd"/>
    </w:p>
    <w:p w14:paraId="51C4FD01" w14:textId="77777777" w:rsidR="00160AE4" w:rsidRPr="00F566BF" w:rsidRDefault="00160AE4" w:rsidP="00EF3662">
      <w:pPr>
        <w:ind w:firstLine="567"/>
        <w:jc w:val="center"/>
        <w:rPr>
          <w:rFonts w:ascii="GHEA Grapalat" w:hAnsi="GHEA Grapalat"/>
          <w:i/>
          <w:sz w:val="20"/>
          <w:lang w:val="af-ZA"/>
        </w:rPr>
      </w:pPr>
    </w:p>
    <w:p w14:paraId="3A39689D" w14:textId="570CE492" w:rsidR="003A2FEF" w:rsidRPr="00291777" w:rsidRDefault="003A2FEF" w:rsidP="003A2FEF">
      <w:pPr>
        <w:ind w:firstLine="567"/>
        <w:jc w:val="center"/>
        <w:rPr>
          <w:rFonts w:ascii="GHEA Grapalat" w:hAnsi="GHEA Grapalat"/>
          <w:b/>
          <w:sz w:val="20"/>
          <w:szCs w:val="20"/>
          <w:lang w:val="af-ZA"/>
        </w:rPr>
      </w:pPr>
      <w:r w:rsidRPr="001A1A1A">
        <w:rPr>
          <w:rFonts w:ascii="GHEA Grapalat" w:hAnsi="GHEA Grapalat"/>
          <w:b/>
          <w:sz w:val="20"/>
          <w:szCs w:val="20"/>
          <w:lang w:val="af-ZA"/>
        </w:rPr>
        <w:t>ԵՐԵՎԱՆԻ ՔԱՂԱՔԱՊԵՏԱՐԱՆԻ ԿԱՐԻՔՆԵՐԻ ՀԱՄԱՐ</w:t>
      </w:r>
      <w:r w:rsidRPr="00667E58">
        <w:rPr>
          <w:rFonts w:ascii="GHEA Grapalat" w:hAnsi="GHEA Grapalat"/>
          <w:b/>
          <w:sz w:val="20"/>
          <w:szCs w:val="20"/>
          <w:lang w:val="af-ZA"/>
        </w:rPr>
        <w:t xml:space="preserve">` </w:t>
      </w:r>
      <w:r w:rsidR="00D12E88" w:rsidRPr="00D12E88">
        <w:rPr>
          <w:rFonts w:ascii="GHEA Grapalat" w:hAnsi="GHEA Grapalat"/>
          <w:b/>
          <w:sz w:val="20"/>
          <w:szCs w:val="20"/>
          <w:lang w:val="af-ZA"/>
        </w:rPr>
        <w:t xml:space="preserve">ԵՐևԱՆ ՔԱՂԱՔԻ ՏԱՐԱԾՔՈՒՄ ՀՐԱՏԱՊ ԼՈՒԾՈՒՄ ՊԱՀԱՆՋՈՂ և ՉՆԱԽԱՏԵՍՎԱԾ ԱՇԽԱՏԱՆՔՆԵՐԻ ՈՐԱԿԻ ՏԵԽՆԻԿԱԿԱՆ ՀՍԿՈՂՈՒԹՅԱՆ ԽՈՐՀՐԴԱՏՎԱԿԱՆ ԾԱՌԱՅՈՒԹՅՈՒՆՆԵՐԻ </w:t>
      </w:r>
      <w:r w:rsidR="00D12E88" w:rsidRPr="000F3BAC">
        <w:rPr>
          <w:rFonts w:ascii="GHEA Grapalat" w:hAnsi="GHEA Grapalat"/>
          <w:b/>
          <w:sz w:val="20"/>
          <w:szCs w:val="20"/>
          <w:lang w:val="af-ZA"/>
        </w:rPr>
        <w:t xml:space="preserve"> </w:t>
      </w:r>
      <w:r w:rsidR="00D12E88" w:rsidRPr="00EC5C7F">
        <w:rPr>
          <w:rFonts w:ascii="GHEA Grapalat" w:hAnsi="GHEA Grapalat"/>
          <w:b/>
          <w:sz w:val="20"/>
          <w:szCs w:val="20"/>
          <w:lang w:val="af-ZA"/>
        </w:rPr>
        <w:t xml:space="preserve">  </w:t>
      </w:r>
      <w:r w:rsidR="00D12E88">
        <w:rPr>
          <w:rFonts w:ascii="GHEA Grapalat" w:hAnsi="GHEA Grapalat"/>
          <w:b/>
          <w:sz w:val="20"/>
          <w:szCs w:val="20"/>
          <w:lang w:val="af-ZA"/>
        </w:rPr>
        <w:t xml:space="preserve"> </w:t>
      </w:r>
      <w:r w:rsidRPr="001A1A1A">
        <w:rPr>
          <w:rFonts w:ascii="GHEA Grapalat" w:hAnsi="GHEA Grapalat"/>
          <w:b/>
          <w:sz w:val="20"/>
          <w:szCs w:val="20"/>
          <w:lang w:val="af-ZA"/>
        </w:rPr>
        <w:t xml:space="preserve">ՁԵՌՔԲԵՐՄԱՆ ՆՊԱՏԱԿՈՎ ՀԱՅՏԱՐԱՐՎԱԾ </w:t>
      </w:r>
      <w:r w:rsidRPr="00291777">
        <w:rPr>
          <w:rFonts w:ascii="GHEA Grapalat" w:hAnsi="GHEA Grapalat"/>
          <w:b/>
          <w:sz w:val="20"/>
          <w:szCs w:val="20"/>
          <w:lang w:val="af-ZA"/>
        </w:rPr>
        <w:t xml:space="preserve"> </w:t>
      </w:r>
      <w:r w:rsidR="00AE330B">
        <w:rPr>
          <w:rFonts w:ascii="GHEA Grapalat" w:hAnsi="GHEA Grapalat"/>
          <w:b/>
          <w:sz w:val="20"/>
          <w:szCs w:val="20"/>
          <w:lang w:val="af-ZA"/>
        </w:rPr>
        <w:t>ԲԱՑ</w:t>
      </w:r>
      <w:r w:rsidR="00513CB2">
        <w:rPr>
          <w:rFonts w:ascii="GHEA Grapalat" w:hAnsi="GHEA Grapalat"/>
          <w:b/>
          <w:sz w:val="20"/>
          <w:szCs w:val="20"/>
          <w:lang w:val="af-ZA"/>
        </w:rPr>
        <w:t xml:space="preserve"> ՄՐՑՈՒՅԹ</w:t>
      </w:r>
      <w:r w:rsidRPr="001A1A1A">
        <w:rPr>
          <w:rFonts w:ascii="GHEA Grapalat" w:hAnsi="GHEA Grapalat"/>
          <w:b/>
          <w:sz w:val="20"/>
          <w:szCs w:val="20"/>
          <w:lang w:val="af-ZA"/>
        </w:rPr>
        <w:t>Ի 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proofErr w:type="gramStart"/>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roofErr w:type="gramEnd"/>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3F96B70E" w14:textId="30215C38" w:rsidR="001820DF" w:rsidRPr="001820DF" w:rsidRDefault="00096865" w:rsidP="001820DF">
      <w:pPr>
        <w:ind w:firstLine="1134"/>
        <w:jc w:val="both"/>
        <w:rPr>
          <w:rFonts w:ascii="GHEA Grapalat" w:hAnsi="GHEA Grapalat" w:cs="Sylfaen"/>
          <w:sz w:val="20"/>
          <w:lang w:val="af-ZA"/>
        </w:rPr>
      </w:pPr>
      <w:r w:rsidRPr="00F566BF">
        <w:rPr>
          <w:rFonts w:ascii="GHEA Grapalat" w:hAnsi="GHEA Grapalat"/>
          <w:sz w:val="20"/>
          <w:lang w:val="af-ZA"/>
        </w:rPr>
        <w:t xml:space="preserve">2. </w:t>
      </w:r>
      <w:proofErr w:type="spellStart"/>
      <w:r w:rsidR="001820DF" w:rsidRPr="00972668">
        <w:rPr>
          <w:rFonts w:ascii="GHEA Grapalat" w:hAnsi="GHEA Grapalat" w:cs="Sylfaen"/>
          <w:sz w:val="20"/>
        </w:rPr>
        <w:t>Մասնակցի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մասնակցության</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իրավունքի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պահանջները</w:t>
      </w:r>
      <w:proofErr w:type="spellEnd"/>
      <w:r w:rsidR="001820DF" w:rsidRPr="00DC0D0F">
        <w:rPr>
          <w:rFonts w:ascii="GHEA Grapalat" w:hAnsi="GHEA Grapalat" w:cs="Sylfaen"/>
          <w:sz w:val="20"/>
          <w:lang w:val="af-ZA"/>
        </w:rPr>
        <w:t>,</w:t>
      </w:r>
      <w:r w:rsidR="001820DF" w:rsidRPr="00AC61F9">
        <w:rPr>
          <w:lang w:val="af-ZA"/>
        </w:rPr>
        <w:t xml:space="preserve"> </w:t>
      </w:r>
      <w:proofErr w:type="spellStart"/>
      <w:r w:rsidR="001820DF" w:rsidRPr="00DC0D0F">
        <w:rPr>
          <w:rFonts w:ascii="GHEA Grapalat" w:hAnsi="GHEA Grapalat" w:cs="Sylfaen"/>
          <w:sz w:val="20"/>
        </w:rPr>
        <w:t>որակավորման</w:t>
      </w:r>
      <w:proofErr w:type="spellEnd"/>
      <w:r w:rsidR="001820DF" w:rsidRPr="00DC0D0F">
        <w:rPr>
          <w:rFonts w:ascii="GHEA Grapalat" w:hAnsi="GHEA Grapalat" w:cs="Sylfaen"/>
          <w:sz w:val="20"/>
          <w:lang w:val="af-ZA"/>
        </w:rPr>
        <w:t xml:space="preserve"> </w:t>
      </w:r>
      <w:proofErr w:type="spellStart"/>
      <w:proofErr w:type="gramStart"/>
      <w:r w:rsidR="001820DF" w:rsidRPr="00DC0D0F">
        <w:rPr>
          <w:rFonts w:ascii="GHEA Grapalat" w:hAnsi="GHEA Grapalat" w:cs="Sylfaen"/>
          <w:sz w:val="20"/>
        </w:rPr>
        <w:t>չափանիշները</w:t>
      </w:r>
      <w:proofErr w:type="spellEnd"/>
      <w:r w:rsidR="001820DF" w:rsidRPr="00DC0D0F">
        <w:rPr>
          <w:rFonts w:ascii="GHEA Grapalat" w:hAnsi="GHEA Grapalat" w:cs="Sylfaen"/>
          <w:sz w:val="20"/>
          <w:lang w:val="af-ZA"/>
        </w:rPr>
        <w:t xml:space="preserve">  </w:t>
      </w:r>
      <w:r w:rsidR="001820DF" w:rsidRPr="00DC0D0F">
        <w:rPr>
          <w:rFonts w:ascii="GHEA Grapalat" w:hAnsi="GHEA Grapalat" w:cs="Sylfaen"/>
          <w:sz w:val="20"/>
        </w:rPr>
        <w:t>և</w:t>
      </w:r>
      <w:proofErr w:type="gram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դրանց</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գնահատման</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կարգը</w:t>
      </w:r>
      <w:proofErr w:type="spellEnd"/>
      <w:r w:rsidR="001820DF" w:rsidRPr="00C37777">
        <w:rPr>
          <w:rFonts w:ascii="GHEA Grapalat" w:hAnsi="GHEA Grapalat" w:cs="Sylfae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00096865" w:rsidRPr="00F566BF">
        <w:rPr>
          <w:rFonts w:ascii="GHEA Grapalat" w:hAnsi="GHEA Grapalat" w:cs="Times Armenian"/>
          <w:sz w:val="20"/>
          <w:lang w:val="af-ZA"/>
        </w:rPr>
        <w:tab/>
        <w:t xml:space="preserve"> </w:t>
      </w:r>
    </w:p>
    <w:p w14:paraId="3D2C5F3B"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Հայտի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Times Armenian"/>
          <w:sz w:val="20"/>
        </w:rPr>
        <w:t>գ</w:t>
      </w:r>
      <w:r w:rsidR="00096865" w:rsidRPr="00F566BF">
        <w:rPr>
          <w:rFonts w:ascii="GHEA Grapalat" w:hAnsi="GHEA Grapalat" w:cs="Sylfaen"/>
          <w:sz w:val="20"/>
        </w:rPr>
        <w:t>ործողության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ժամկետը</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հայտերում</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փոփոխություն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կատարելու</w:t>
      </w:r>
      <w:proofErr w:type="spellEnd"/>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դրանք</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հետ</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վերցնելու</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6A4E2549" w14:textId="012AC253"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7</w:t>
      </w:r>
      <w:r w:rsidR="00096865" w:rsidRPr="00F566BF">
        <w:rPr>
          <w:rFonts w:ascii="GHEA Grapalat" w:hAnsi="GHEA Grapalat"/>
          <w:sz w:val="20"/>
          <w:lang w:val="af-ZA"/>
        </w:rPr>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proofErr w:type="spellStart"/>
      <w:r w:rsidR="00AF7BE8" w:rsidRPr="00F566BF">
        <w:rPr>
          <w:rFonts w:ascii="GHEA Grapalat" w:hAnsi="GHEA Grapalat" w:cs="Sylfaen"/>
          <w:sz w:val="20"/>
        </w:rPr>
        <w:t>այտերի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բացումը</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գնահատումը</w:t>
      </w:r>
      <w:proofErr w:type="spellEnd"/>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արդյունքների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ամփոփումը</w:t>
      </w:r>
      <w:proofErr w:type="spellEnd"/>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կնքումը</w:t>
      </w:r>
      <w:proofErr w:type="spellEnd"/>
      <w:r w:rsidR="00096865" w:rsidRPr="00F566BF">
        <w:rPr>
          <w:rFonts w:ascii="GHEA Grapalat" w:hAnsi="GHEA Grapalat" w:cs="Times Armenian"/>
          <w:sz w:val="20"/>
          <w:lang w:val="af-ZA"/>
        </w:rPr>
        <w:tab/>
      </w:r>
    </w:p>
    <w:p w14:paraId="5AFF8F0E" w14:textId="19B88CCE" w:rsidR="001820DF" w:rsidRPr="00973D3D" w:rsidRDefault="00087A30" w:rsidP="001820DF">
      <w:pPr>
        <w:ind w:firstLine="1134"/>
        <w:jc w:val="both"/>
        <w:rPr>
          <w:rFonts w:ascii="GHEA Grapalat" w:hAnsi="GHEA Grapalat" w:cs="Sylfaen"/>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proofErr w:type="spellStart"/>
      <w:r w:rsidR="001820DF">
        <w:rPr>
          <w:rFonts w:ascii="GHEA Grapalat" w:hAnsi="GHEA Grapalat" w:cs="Sylfaen"/>
          <w:sz w:val="20"/>
        </w:rPr>
        <w:t>Պ</w:t>
      </w:r>
      <w:r w:rsidR="001820DF" w:rsidRPr="000423D3">
        <w:rPr>
          <w:rFonts w:ascii="GHEA Grapalat" w:hAnsi="GHEA Grapalat" w:cs="Sylfaen"/>
          <w:sz w:val="20"/>
        </w:rPr>
        <w:t>այմանա</w:t>
      </w:r>
      <w:r w:rsidR="001820DF" w:rsidRPr="000423D3">
        <w:rPr>
          <w:rFonts w:ascii="GHEA Grapalat" w:hAnsi="GHEA Grapalat" w:cs="Times Armenian"/>
          <w:sz w:val="20"/>
        </w:rPr>
        <w:t>գ</w:t>
      </w:r>
      <w:r w:rsidR="001820DF" w:rsidRPr="000423D3">
        <w:rPr>
          <w:rFonts w:ascii="GHEA Grapalat" w:hAnsi="GHEA Grapalat" w:cs="Sylfaen"/>
          <w:sz w:val="20"/>
        </w:rPr>
        <w:t>րի</w:t>
      </w:r>
      <w:proofErr w:type="spellEnd"/>
      <w:r w:rsidR="001820DF" w:rsidRPr="000423D3">
        <w:rPr>
          <w:rFonts w:ascii="GHEA Grapalat" w:hAnsi="GHEA Grapalat" w:cs="Times Armenian"/>
          <w:sz w:val="20"/>
          <w:lang w:val="af-ZA"/>
        </w:rPr>
        <w:t xml:space="preserve"> </w:t>
      </w:r>
      <w:proofErr w:type="spellStart"/>
      <w:r w:rsidR="001820DF" w:rsidRPr="000423D3">
        <w:rPr>
          <w:rFonts w:ascii="GHEA Grapalat" w:hAnsi="GHEA Grapalat" w:cs="Sylfaen"/>
          <w:sz w:val="20"/>
        </w:rPr>
        <w:t>ապահովումը</w:t>
      </w:r>
      <w:proofErr w:type="spellEnd"/>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3FA6E089" w14:textId="63D1BE3F" w:rsidR="00096865" w:rsidRPr="00F566BF" w:rsidRDefault="00096865" w:rsidP="00EF3662">
      <w:pPr>
        <w:ind w:firstLine="567"/>
        <w:jc w:val="center"/>
        <w:rPr>
          <w:rFonts w:ascii="GHEA Grapalat" w:hAnsi="GHEA Grapalat"/>
          <w:b/>
          <w:sz w:val="20"/>
          <w:lang w:val="af-ZA"/>
        </w:rPr>
      </w:pPr>
      <w:proofErr w:type="gramStart"/>
      <w:r w:rsidRPr="00F566BF">
        <w:rPr>
          <w:rFonts w:ascii="GHEA Grapalat" w:hAnsi="GHEA Grapalat" w:cs="Sylfaen"/>
          <w:b/>
          <w:sz w:val="20"/>
        </w:rPr>
        <w:t>ՄԱՍ</w:t>
      </w:r>
      <w:r w:rsidRPr="00F566BF">
        <w:rPr>
          <w:rFonts w:ascii="GHEA Grapalat" w:hAnsi="GHEA Grapalat" w:cs="Times Armenian"/>
          <w:b/>
          <w:sz w:val="20"/>
          <w:lang w:val="af-ZA"/>
        </w:rPr>
        <w:t xml:space="preserve">  II.</w:t>
      </w:r>
      <w:proofErr w:type="gramEnd"/>
      <w:r w:rsidRPr="00F566BF">
        <w:rPr>
          <w:rFonts w:ascii="GHEA Grapalat" w:hAnsi="GHEA Grapalat" w:cs="Times Armenian"/>
          <w:b/>
          <w:sz w:val="20"/>
          <w:lang w:val="af-ZA"/>
        </w:rPr>
        <w:t xml:space="preserve">  </w:t>
      </w:r>
      <w:r w:rsidR="00AE330B">
        <w:rPr>
          <w:rFonts w:ascii="GHEA Grapalat" w:hAnsi="GHEA Grapalat" w:cs="Sylfaen"/>
          <w:b/>
          <w:sz w:val="20"/>
        </w:rPr>
        <w:t>ԲԱՑ</w:t>
      </w:r>
      <w:r w:rsidR="00513CB2" w:rsidRPr="00513CB2">
        <w:rPr>
          <w:rFonts w:ascii="GHEA Grapalat" w:hAnsi="GHEA Grapalat" w:cs="Sylfaen"/>
          <w:b/>
          <w:sz w:val="20"/>
          <w:lang w:val="af-ZA"/>
        </w:rPr>
        <w:t xml:space="preserve"> </w:t>
      </w:r>
      <w:proofErr w:type="gramStart"/>
      <w:r w:rsidR="00513CB2">
        <w:rPr>
          <w:rFonts w:ascii="GHEA Grapalat" w:hAnsi="GHEA Grapalat" w:cs="Sylfaen"/>
          <w:b/>
          <w:sz w:val="20"/>
        </w:rPr>
        <w:t>ՄՐՑՈՒՅԹ</w:t>
      </w:r>
      <w:r w:rsidRPr="00F566BF">
        <w:rPr>
          <w:rFonts w:ascii="GHEA Grapalat" w:hAnsi="GHEA Grapalat" w:cs="Sylfaen"/>
          <w:b/>
          <w:sz w:val="20"/>
        </w:rPr>
        <w:t>Ի</w:t>
      </w:r>
      <w:r w:rsidRPr="00F566BF">
        <w:rPr>
          <w:rFonts w:ascii="GHEA Grapalat" w:hAnsi="GHEA Grapalat" w:cs="Times Armenian"/>
          <w:b/>
          <w:sz w:val="20"/>
          <w:lang w:val="af-ZA"/>
        </w:rPr>
        <w:t xml:space="preserve">  </w:t>
      </w:r>
      <w:r w:rsidRPr="00F566BF">
        <w:rPr>
          <w:rFonts w:ascii="GHEA Grapalat" w:hAnsi="GHEA Grapalat" w:cs="Sylfaen"/>
          <w:b/>
          <w:sz w:val="20"/>
        </w:rPr>
        <w:t>ՀԱՅՏԸ</w:t>
      </w:r>
      <w:proofErr w:type="gramEnd"/>
      <w:r w:rsidRPr="00F566BF">
        <w:rPr>
          <w:rFonts w:ascii="GHEA Grapalat" w:hAnsi="GHEA Grapalat" w:cs="Times Armenian"/>
          <w:b/>
          <w:sz w:val="20"/>
          <w:lang w:val="af-ZA"/>
        </w:rPr>
        <w:t xml:space="preserve">  </w:t>
      </w:r>
      <w:proofErr w:type="gramStart"/>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roofErr w:type="gramEnd"/>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proofErr w:type="gram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proofErr w:type="gram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07B1DD99"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AE330B">
        <w:rPr>
          <w:rFonts w:ascii="GHEA Grapalat" w:hAnsi="GHEA Grapalat"/>
          <w:b/>
          <w:sz w:val="20"/>
          <w:lang w:val="af-ZA"/>
        </w:rPr>
        <w:t>ԵՔ-ԲՄԽԾՁԲ-</w:t>
      </w:r>
      <w:r w:rsidR="00D12E88">
        <w:rPr>
          <w:rFonts w:ascii="GHEA Grapalat" w:hAnsi="GHEA Grapalat"/>
          <w:b/>
          <w:sz w:val="20"/>
          <w:lang w:val="af-ZA"/>
        </w:rPr>
        <w:t>26/26</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proofErr w:type="gram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r w:rsidR="00F26BC2">
        <w:rPr>
          <w:rFonts w:ascii="GHEA Grapalat" w:hAnsi="GHEA Grapalat" w:cs="Times Armenian"/>
          <w:sz w:val="20"/>
          <w:lang w:val="af-ZA"/>
        </w:rPr>
        <w:t xml:space="preserve"> </w:t>
      </w:r>
      <w:r w:rsidR="00AE330B">
        <w:rPr>
          <w:rFonts w:ascii="GHEA Grapalat" w:hAnsi="GHEA Grapalat" w:cs="Times Armenian"/>
          <w:sz w:val="20"/>
          <w:lang w:val="af-ZA"/>
        </w:rPr>
        <w:t>բաց</w:t>
      </w:r>
      <w:proofErr w:type="gramEnd"/>
      <w:r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մրցույթ</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004D5671" w:rsidRPr="00F566BF">
        <w:rPr>
          <w:rFonts w:ascii="GHEA Grapalat" w:hAnsi="GHEA Grapalat" w:cs="Times Armenian"/>
          <w:sz w:val="20"/>
          <w:lang w:val="af-ZA"/>
        </w:rPr>
        <w:t>։</w:t>
      </w:r>
    </w:p>
    <w:p w14:paraId="5C15CCBA" w14:textId="240F08EA"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003C53D4" w:rsidRPr="00F566BF">
        <w:rPr>
          <w:rFonts w:ascii="GHEA Grapalat" w:hAnsi="GHEA Grapalat"/>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կառավարության</w:t>
      </w:r>
      <w:proofErr w:type="spellEnd"/>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թվականի</w:t>
      </w:r>
      <w:proofErr w:type="spellEnd"/>
      <w:r w:rsidR="00F40D4D"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ապրիլ</w:t>
      </w:r>
      <w:r w:rsidR="00F40D4D" w:rsidRPr="00F566BF">
        <w:rPr>
          <w:rFonts w:ascii="GHEA Grapalat" w:hAnsi="GHEA Grapalat" w:cs="Times Armenian"/>
          <w:sz w:val="20"/>
        </w:rPr>
        <w:t>ի</w:t>
      </w:r>
      <w:proofErr w:type="spellEnd"/>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որոշմամբ</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հաստատված</w:t>
      </w:r>
      <w:proofErr w:type="spellEnd"/>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proofErr w:type="spellStart"/>
      <w:r w:rsidR="00F40D4D" w:rsidRPr="00F566BF">
        <w:rPr>
          <w:rFonts w:ascii="GHEA Grapalat" w:hAnsi="GHEA Grapalat" w:cs="Times Armenian"/>
          <w:sz w:val="20"/>
        </w:rPr>
        <w:t>լեկտրոնային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ձևով</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գնումների</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կատարման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sidR="003A2FEF" w:rsidRPr="00B8411D">
        <w:rPr>
          <w:rFonts w:ascii="GHEA Grapalat" w:hAnsi="GHEA Grapalat"/>
          <w:b/>
          <w:sz w:val="20"/>
          <w:lang w:val="hy-AM"/>
        </w:rPr>
        <w:t>Երևանի քաղաքապետարան</w:t>
      </w:r>
      <w:r w:rsidR="00A00E74" w:rsidRPr="003A2FEF">
        <w:rPr>
          <w:rFonts w:ascii="GHEA Grapalat" w:hAnsi="GHEA Grapalat"/>
          <w:b/>
          <w:sz w:val="20"/>
          <w:lang w:val="hy-AM"/>
        </w:rPr>
        <w:t>ի</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proofErr w:type="spellStart"/>
      <w:r w:rsidR="00A00E74" w:rsidRPr="00F566BF">
        <w:rPr>
          <w:rFonts w:ascii="GHEA Grapalat" w:hAnsi="GHEA Grapalat" w:cs="Sylfaen"/>
          <w:sz w:val="20"/>
        </w:rPr>
        <w:t>այսուհետ</w:t>
      </w:r>
      <w:proofErr w:type="spellEnd"/>
      <w:r w:rsidR="00A00E74" w:rsidRPr="00F566BF">
        <w:rPr>
          <w:rFonts w:ascii="GHEA Grapalat" w:hAnsi="GHEA Grapalat" w:cs="Times Armenian"/>
          <w:sz w:val="20"/>
          <w:lang w:val="af-ZA"/>
        </w:rPr>
        <w:t xml:space="preserve">` </w:t>
      </w:r>
      <w:proofErr w:type="spellStart"/>
      <w:r w:rsidR="00A00E74" w:rsidRPr="00F566BF">
        <w:rPr>
          <w:rFonts w:ascii="GHEA Grapalat" w:hAnsi="GHEA Grapalat" w:cs="Sylfaen"/>
          <w:sz w:val="20"/>
        </w:rPr>
        <w:t>պատվիրատու</w:t>
      </w:r>
      <w:proofErr w:type="spellEnd"/>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000604CF"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003D0075" w:rsidRPr="00F566BF">
        <w:rPr>
          <w:rFonts w:ascii="GHEA Grapalat" w:hAnsi="GHEA Grapalat" w:cs="Sylfaen"/>
          <w:sz w:val="20"/>
        </w:rPr>
        <w:t>մ</w:t>
      </w:r>
      <w:r w:rsidRPr="00F566BF">
        <w:rPr>
          <w:rFonts w:ascii="GHEA Grapalat" w:hAnsi="GHEA Grapalat" w:cs="Sylfaen"/>
          <w:sz w:val="20"/>
        </w:rPr>
        <w:t>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Հայտեր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proofErr w:type="spellStart"/>
      <w:r w:rsidR="00753E6E" w:rsidRPr="00F566BF">
        <w:rPr>
          <w:rFonts w:ascii="GHEA Grapalat" w:hAnsi="GHEA Grapalat" w:cs="Sylfaen"/>
          <w:sz w:val="20"/>
        </w:rPr>
        <w:t>գրանցված</w:t>
      </w:r>
      <w:proofErr w:type="spellEnd"/>
      <w:r w:rsidR="00753E6E"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00B2681D"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proofErr w:type="spellStart"/>
      <w:r w:rsidRPr="00F566BF">
        <w:rPr>
          <w:rFonts w:ascii="GHEA Grapalat" w:hAnsi="GHEA Grapalat" w:cs="Sylfaen"/>
          <w:szCs w:val="24"/>
          <w:lang w:val="en-US"/>
        </w:rPr>
        <w:t>հասցեով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գործող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ինտերնետային</w:t>
      </w:r>
      <w:proofErr w:type="spellEnd"/>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Նշված</w:t>
      </w:r>
      <w:proofErr w:type="spellEnd"/>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մասնակից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416E75DC" w14:textId="77E90EBA" w:rsidR="003A2FEF" w:rsidRPr="00F566BF" w:rsidRDefault="003A2FEF" w:rsidP="003A2FEF">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էլեկտրոնային փոստի հասցեն է` </w:t>
      </w:r>
      <w:r w:rsidR="001B3F20">
        <w:rPr>
          <w:rFonts w:ascii="GHEA Grapalat" w:hAnsi="GHEA Grapalat" w:cs="Sylfaen"/>
          <w:b/>
        </w:rPr>
        <w:t>anahit.amirkhanyan</w:t>
      </w:r>
      <w:r w:rsidR="00B72F86">
        <w:rPr>
          <w:rFonts w:ascii="GHEA Grapalat" w:hAnsi="GHEA Grapalat" w:cs="Sylfaen"/>
          <w:b/>
        </w:rPr>
        <w:t>@yerevan.am</w:t>
      </w:r>
      <w:r>
        <w:rPr>
          <w:rFonts w:ascii="GHEA Grapalat" w:hAnsi="GHEA Grapalat"/>
          <w:sz w:val="16"/>
          <w:szCs w:val="16"/>
          <w:lang w:val="hy-AM"/>
        </w:rPr>
        <w:t>:</w:t>
      </w:r>
    </w:p>
    <w:p w14:paraId="38FA20A4" w14:textId="77777777" w:rsidR="00CD0CC7" w:rsidRDefault="00F5653D" w:rsidP="00EF3662">
      <w:pPr>
        <w:jc w:val="center"/>
        <w:rPr>
          <w:rFonts w:ascii="GHEA Grapalat" w:hAnsi="GHEA Grapalat"/>
          <w:sz w:val="16"/>
          <w:szCs w:val="16"/>
          <w:lang w:val="af-ZA"/>
        </w:rPr>
      </w:pPr>
      <w:r w:rsidRPr="00F566BF">
        <w:rPr>
          <w:rFonts w:ascii="GHEA Grapalat" w:hAnsi="GHEA Grapalat"/>
          <w:sz w:val="16"/>
          <w:szCs w:val="16"/>
          <w:lang w:val="af-ZA"/>
        </w:rPr>
        <w:br w:type="page"/>
      </w:r>
    </w:p>
    <w:p w14:paraId="47ED0153" w14:textId="77777777" w:rsidR="00CD0CC7" w:rsidRDefault="00CD0CC7" w:rsidP="00EF3662">
      <w:pPr>
        <w:jc w:val="center"/>
        <w:rPr>
          <w:rFonts w:ascii="GHEA Grapalat" w:hAnsi="GHEA Grapalat"/>
          <w:sz w:val="16"/>
          <w:szCs w:val="16"/>
          <w:lang w:val="af-ZA"/>
        </w:rPr>
      </w:pPr>
    </w:p>
    <w:p w14:paraId="5A006036" w14:textId="6EC2F2E4" w:rsidR="00096865" w:rsidRPr="00F566BF" w:rsidRDefault="00096865" w:rsidP="00EF3662">
      <w:pPr>
        <w:jc w:val="center"/>
        <w:rPr>
          <w:rFonts w:ascii="GHEA Grapalat" w:hAnsi="GHEA Grapalat"/>
          <w:szCs w:val="22"/>
          <w:lang w:val="af-ZA"/>
        </w:rPr>
      </w:pPr>
      <w:proofErr w:type="gramStart"/>
      <w:r w:rsidRPr="00F566BF">
        <w:rPr>
          <w:rFonts w:ascii="GHEA Grapalat" w:hAnsi="GHEA Grapalat" w:cs="Sylfaen"/>
          <w:szCs w:val="22"/>
        </w:rPr>
        <w:t>ՄԱՍ</w:t>
      </w:r>
      <w:r w:rsidRPr="00F566BF">
        <w:rPr>
          <w:rFonts w:ascii="GHEA Grapalat" w:hAnsi="GHEA Grapalat" w:cs="Times Armenian"/>
          <w:szCs w:val="22"/>
          <w:lang w:val="af-ZA"/>
        </w:rPr>
        <w:t xml:space="preserve">  I</w:t>
      </w:r>
      <w:proofErr w:type="gramEnd"/>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proofErr w:type="gramStart"/>
      <w:r w:rsidRPr="00F566BF">
        <w:rPr>
          <w:rFonts w:ascii="GHEA Grapalat" w:hAnsi="GHEA Grapalat" w:cs="Sylfaen"/>
          <w:b/>
          <w:sz w:val="20"/>
        </w:rPr>
        <w:t>ԳՆՄԱՆ  ԱՌԱՐԿԱՅԻ</w:t>
      </w:r>
      <w:proofErr w:type="gramEnd"/>
      <w:r w:rsidRPr="00F566BF">
        <w:rPr>
          <w:rFonts w:ascii="GHEA Grapalat" w:hAnsi="GHEA Grapalat" w:cs="Sylfaen"/>
          <w:b/>
          <w:sz w:val="20"/>
        </w:rPr>
        <w:t xml:space="preserve">  ԲՆՈՒԹԱԳԻՐԸ</w:t>
      </w:r>
    </w:p>
    <w:p w14:paraId="4B5CA9B9" w14:textId="77777777" w:rsidR="002B32D6" w:rsidRPr="00F566BF" w:rsidRDefault="002B32D6" w:rsidP="00EF3662">
      <w:pPr>
        <w:ind w:left="360"/>
        <w:jc w:val="center"/>
        <w:rPr>
          <w:rFonts w:ascii="GHEA Grapalat" w:hAnsi="GHEA Grapalat" w:cs="Sylfaen"/>
          <w:b/>
          <w:sz w:val="20"/>
        </w:rPr>
      </w:pPr>
    </w:p>
    <w:p w14:paraId="3CE7E910" w14:textId="0D8119A3" w:rsidR="00096865" w:rsidRPr="00F566BF" w:rsidRDefault="00845AA5" w:rsidP="00EF3662">
      <w:pPr>
        <w:pStyle w:val="Heading3"/>
        <w:spacing w:line="240" w:lineRule="auto"/>
        <w:ind w:firstLine="567"/>
        <w:jc w:val="both"/>
        <w:rPr>
          <w:rFonts w:ascii="GHEA Grapalat" w:hAnsi="GHEA Grapalat"/>
          <w:i w:val="0"/>
          <w:lang w:val="af-ZA"/>
        </w:rPr>
      </w:pPr>
      <w:r w:rsidRPr="00F566BF">
        <w:rPr>
          <w:rFonts w:ascii="GHEA Grapalat" w:hAnsi="GHEA Grapalat" w:cs="Sylfaen"/>
          <w:i w:val="0"/>
        </w:rPr>
        <w:t xml:space="preserve">1.1 </w:t>
      </w:r>
      <w:proofErr w:type="spellStart"/>
      <w:r w:rsidR="00D87E7B" w:rsidRPr="00F566BF">
        <w:rPr>
          <w:rFonts w:ascii="GHEA Grapalat" w:hAnsi="GHEA Grapalat" w:cs="Sylfaen"/>
          <w:i w:val="0"/>
        </w:rPr>
        <w:t>Գնման</w:t>
      </w:r>
      <w:proofErr w:type="spellEnd"/>
      <w:r w:rsidR="00D87E7B" w:rsidRPr="00F566BF">
        <w:rPr>
          <w:rFonts w:ascii="GHEA Grapalat" w:hAnsi="GHEA Grapalat" w:cs="Sylfaen"/>
          <w:i w:val="0"/>
          <w:lang w:val="af-ZA"/>
        </w:rPr>
        <w:t xml:space="preserve"> </w:t>
      </w:r>
      <w:proofErr w:type="spellStart"/>
      <w:r w:rsidR="00D87E7B" w:rsidRPr="00F566BF">
        <w:rPr>
          <w:rFonts w:ascii="GHEA Grapalat" w:hAnsi="GHEA Grapalat" w:cs="Sylfaen"/>
          <w:i w:val="0"/>
        </w:rPr>
        <w:t>առարկա</w:t>
      </w:r>
      <w:proofErr w:type="spellEnd"/>
      <w:r w:rsidR="00D87E7B" w:rsidRPr="00F566BF">
        <w:rPr>
          <w:rFonts w:ascii="GHEA Grapalat" w:hAnsi="GHEA Grapalat" w:cs="Sylfaen"/>
          <w:i w:val="0"/>
          <w:lang w:val="af-ZA"/>
        </w:rPr>
        <w:t xml:space="preserve"> </w:t>
      </w:r>
      <w:r w:rsidR="00D87E7B" w:rsidRPr="00F566BF">
        <w:rPr>
          <w:rFonts w:ascii="GHEA Grapalat" w:hAnsi="GHEA Grapalat" w:cs="Sylfaen"/>
          <w:i w:val="0"/>
        </w:rPr>
        <w:t>է</w:t>
      </w:r>
      <w:r w:rsidR="00D87E7B" w:rsidRPr="00F566BF">
        <w:rPr>
          <w:rFonts w:ascii="GHEA Grapalat" w:hAnsi="GHEA Grapalat" w:cs="Sylfaen"/>
          <w:i w:val="0"/>
          <w:lang w:val="af-ZA"/>
        </w:rPr>
        <w:t xml:space="preserve"> </w:t>
      </w:r>
      <w:proofErr w:type="spellStart"/>
      <w:proofErr w:type="gramStart"/>
      <w:r w:rsidR="00D87E7B" w:rsidRPr="00F566BF">
        <w:rPr>
          <w:rFonts w:ascii="GHEA Grapalat" w:hAnsi="GHEA Grapalat" w:cs="Sylfaen"/>
          <w:i w:val="0"/>
        </w:rPr>
        <w:t>հանդիսանում</w:t>
      </w:r>
      <w:proofErr w:type="spellEnd"/>
      <w:r w:rsidR="00D87E7B" w:rsidRPr="00F566BF">
        <w:rPr>
          <w:rFonts w:ascii="GHEA Grapalat" w:hAnsi="GHEA Grapalat" w:cs="Sylfaen"/>
          <w:i w:val="0"/>
          <w:lang w:val="af-ZA"/>
        </w:rPr>
        <w:t xml:space="preserve">  </w:t>
      </w:r>
      <w:r w:rsidR="00D87E7B" w:rsidRPr="004F0586">
        <w:rPr>
          <w:rFonts w:ascii="GHEA Grapalat" w:hAnsi="GHEA Grapalat" w:cs="Sylfaen"/>
          <w:i w:val="0"/>
          <w:lang w:val="hy-AM"/>
        </w:rPr>
        <w:t>Երևանի</w:t>
      </w:r>
      <w:proofErr w:type="gramEnd"/>
      <w:r w:rsidR="00D87E7B" w:rsidRPr="004F0586">
        <w:rPr>
          <w:rFonts w:ascii="GHEA Grapalat" w:hAnsi="GHEA Grapalat" w:cs="Sylfaen"/>
          <w:i w:val="0"/>
          <w:lang w:val="hy-AM"/>
        </w:rPr>
        <w:t xml:space="preserve"> քաղաքապետարանի</w:t>
      </w:r>
      <w:r w:rsidR="00D87E7B" w:rsidRPr="004F0586">
        <w:rPr>
          <w:rFonts w:ascii="GHEA Grapalat" w:hAnsi="GHEA Grapalat" w:cs="Sylfaen"/>
          <w:i w:val="0"/>
        </w:rPr>
        <w:t xml:space="preserve"> </w:t>
      </w:r>
      <w:proofErr w:type="spellStart"/>
      <w:r w:rsidR="00D87E7B" w:rsidRPr="004F0586">
        <w:rPr>
          <w:rFonts w:ascii="GHEA Grapalat" w:hAnsi="GHEA Grapalat" w:cs="Sylfaen"/>
          <w:i w:val="0"/>
        </w:rPr>
        <w:t>կարիքների</w:t>
      </w:r>
      <w:proofErr w:type="spellEnd"/>
      <w:r w:rsidR="00D87E7B" w:rsidRPr="004F0586">
        <w:rPr>
          <w:rFonts w:ascii="GHEA Grapalat" w:hAnsi="GHEA Grapalat" w:cs="Times Armenian"/>
          <w:i w:val="0"/>
          <w:lang w:val="af-ZA"/>
        </w:rPr>
        <w:t xml:space="preserve"> </w:t>
      </w:r>
      <w:proofErr w:type="spellStart"/>
      <w:r w:rsidR="00D87E7B" w:rsidRPr="004F0586">
        <w:rPr>
          <w:rFonts w:ascii="GHEA Grapalat" w:hAnsi="GHEA Grapalat" w:cs="Sylfaen"/>
          <w:i w:val="0"/>
        </w:rPr>
        <w:t>համար</w:t>
      </w:r>
      <w:proofErr w:type="spellEnd"/>
      <w:r w:rsidR="00D87E7B" w:rsidRPr="00F566BF">
        <w:rPr>
          <w:rFonts w:ascii="GHEA Grapalat" w:hAnsi="GHEA Grapalat" w:cs="Times Armenian"/>
          <w:i w:val="0"/>
          <w:lang w:val="af-ZA"/>
        </w:rPr>
        <w:t>`</w:t>
      </w:r>
      <w:r w:rsidR="00D87E7B" w:rsidRPr="00634274">
        <w:rPr>
          <w:rFonts w:ascii="GHEA Grapalat" w:hAnsi="GHEA Grapalat"/>
          <w:b/>
          <w:i w:val="0"/>
          <w:lang w:val="af-ZA"/>
        </w:rPr>
        <w:t xml:space="preserve"> </w:t>
      </w:r>
      <w:r w:rsidR="00D12E88" w:rsidRPr="00D12E88">
        <w:rPr>
          <w:rFonts w:ascii="GHEA Grapalat" w:hAnsi="GHEA Grapalat" w:cs="Sylfaen"/>
          <w:b/>
          <w:i w:val="0"/>
          <w:lang w:val="hy-AM"/>
        </w:rPr>
        <w:t>Երևան քաղաքի տարածքում հրատապ լուծում պահանջող և չնախատեսված աշխատանքների որակի տեխնիկական հսկողության խորհրդատվական ծառայությունների</w:t>
      </w:r>
      <w:r w:rsidR="000F3BAC" w:rsidRPr="000F3BAC">
        <w:rPr>
          <w:rFonts w:ascii="GHEA Grapalat" w:hAnsi="GHEA Grapalat" w:cs="Sylfaen"/>
          <w:b/>
          <w:i w:val="0"/>
          <w:lang w:val="hy-AM"/>
        </w:rPr>
        <w:t xml:space="preserve"> </w:t>
      </w:r>
      <w:r w:rsidR="00EC5C7F" w:rsidRPr="00EC5C7F">
        <w:rPr>
          <w:rFonts w:ascii="GHEA Grapalat" w:hAnsi="GHEA Grapalat" w:cs="Sylfaen"/>
          <w:b/>
          <w:i w:val="0"/>
          <w:lang w:val="hy-AM"/>
        </w:rPr>
        <w:t xml:space="preserve">  </w:t>
      </w:r>
      <w:r w:rsidR="00D87E7B" w:rsidRPr="00B93A1F">
        <w:rPr>
          <w:rFonts w:ascii="GHEA Grapalat" w:hAnsi="GHEA Grapalat"/>
          <w:i w:val="0"/>
          <w:lang w:val="hy-AM"/>
        </w:rPr>
        <w:t>ձեռքբերումը (այսուհետ` նաև ծառայություն)</w:t>
      </w:r>
      <w:r w:rsidR="00D87E7B">
        <w:rPr>
          <w:rFonts w:ascii="GHEA Grapalat" w:hAnsi="GHEA Grapalat"/>
          <w:i w:val="0"/>
          <w:lang w:val="af-ZA"/>
        </w:rPr>
        <w:t xml:space="preserve">, </w:t>
      </w:r>
      <w:r w:rsidR="00D87E7B">
        <w:rPr>
          <w:rFonts w:ascii="GHEA Grapalat" w:hAnsi="GHEA Grapalat"/>
          <w:i w:val="0"/>
          <w:lang w:val="ru-RU"/>
        </w:rPr>
        <w:t>որ</w:t>
      </w:r>
      <w:r w:rsidR="00D87E7B">
        <w:rPr>
          <w:rFonts w:ascii="GHEA Grapalat" w:hAnsi="GHEA Grapalat"/>
          <w:i w:val="0"/>
          <w:lang w:val="hy-AM"/>
        </w:rPr>
        <w:t xml:space="preserve">ը </w:t>
      </w:r>
      <w:r w:rsidR="00D87E7B">
        <w:rPr>
          <w:rFonts w:ascii="GHEA Grapalat" w:hAnsi="GHEA Grapalat"/>
          <w:i w:val="0"/>
          <w:lang w:val="ru-RU"/>
        </w:rPr>
        <w:t>խմբավորված</w:t>
      </w:r>
      <w:r w:rsidR="00D87E7B" w:rsidRPr="00592F17">
        <w:rPr>
          <w:rFonts w:ascii="GHEA Grapalat" w:hAnsi="GHEA Grapalat"/>
          <w:i w:val="0"/>
          <w:lang w:val="en-US"/>
        </w:rPr>
        <w:t xml:space="preserve"> </w:t>
      </w:r>
      <w:r w:rsidR="00D87E7B">
        <w:rPr>
          <w:rFonts w:ascii="GHEA Grapalat" w:hAnsi="GHEA Grapalat"/>
          <w:i w:val="0"/>
          <w:lang w:val="hy-AM"/>
        </w:rPr>
        <w:t>է</w:t>
      </w:r>
      <w:r w:rsidR="00031DA8">
        <w:rPr>
          <w:rFonts w:ascii="GHEA Grapalat" w:hAnsi="GHEA Grapalat"/>
          <w:i w:val="0"/>
          <w:lang w:val="hy-AM"/>
        </w:rPr>
        <w:t xml:space="preserve"> </w:t>
      </w:r>
      <w:r w:rsidR="00D12E88">
        <w:rPr>
          <w:rFonts w:ascii="GHEA Grapalat" w:hAnsi="GHEA Grapalat"/>
          <w:i w:val="0"/>
          <w:lang w:val="en-US"/>
        </w:rPr>
        <w:t>3</w:t>
      </w:r>
      <w:r w:rsidR="00D87E7B" w:rsidRPr="00592F17">
        <w:rPr>
          <w:rFonts w:ascii="GHEA Grapalat" w:hAnsi="GHEA Grapalat"/>
          <w:i w:val="0"/>
          <w:lang w:val="en-US"/>
        </w:rPr>
        <w:t xml:space="preserve"> </w:t>
      </w:r>
      <w:r w:rsidR="00D87E7B">
        <w:rPr>
          <w:rFonts w:ascii="GHEA Grapalat" w:hAnsi="GHEA Grapalat"/>
          <w:i w:val="0"/>
          <w:lang w:val="en-US"/>
        </w:rPr>
        <w:t>(</w:t>
      </w:r>
      <w:r w:rsidR="00D12E88">
        <w:rPr>
          <w:rFonts w:ascii="GHEA Grapalat" w:hAnsi="GHEA Grapalat"/>
          <w:i w:val="0"/>
          <w:lang w:val="hy-AM"/>
        </w:rPr>
        <w:t>երեք</w:t>
      </w:r>
      <w:r w:rsidR="00D87E7B">
        <w:rPr>
          <w:rFonts w:ascii="GHEA Grapalat" w:hAnsi="GHEA Grapalat"/>
          <w:i w:val="0"/>
          <w:lang w:val="en-US"/>
        </w:rPr>
        <w:t xml:space="preserve">) </w:t>
      </w:r>
      <w:r w:rsidR="00D87E7B">
        <w:rPr>
          <w:rFonts w:ascii="GHEA Grapalat" w:hAnsi="GHEA Grapalat"/>
          <w:i w:val="0"/>
          <w:lang w:val="ru-RU"/>
        </w:rPr>
        <w:t>չափաբաժ</w:t>
      </w:r>
      <w:r w:rsidR="00D12E88">
        <w:rPr>
          <w:rFonts w:ascii="GHEA Grapalat" w:hAnsi="GHEA Grapalat"/>
          <w:i w:val="0"/>
          <w:lang w:val="hy-AM"/>
        </w:rPr>
        <w:t>իններ</w:t>
      </w:r>
      <w:r w:rsidR="00666FC8">
        <w:rPr>
          <w:rFonts w:ascii="GHEA Grapalat" w:hAnsi="GHEA Grapalat"/>
          <w:i w:val="0"/>
          <w:lang w:val="hy-AM"/>
        </w:rPr>
        <w:t>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AF1694" w:rsidRPr="00F566BF" w14:paraId="3C4421C5" w14:textId="77777777" w:rsidTr="009E1D1C">
        <w:trPr>
          <w:trHeight w:val="141"/>
        </w:trPr>
        <w:tc>
          <w:tcPr>
            <w:tcW w:w="1701"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2E8922D4" w14:textId="1B16CB20" w:rsidR="00AF1694" w:rsidRPr="00F566BF" w:rsidRDefault="007E7500"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r w:rsidR="00D87E7B">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B802E2" w:rsidRPr="00F8501A" w14:paraId="382849A2" w14:textId="77777777" w:rsidTr="00D12E88">
        <w:trPr>
          <w:trHeight w:val="780"/>
        </w:trPr>
        <w:tc>
          <w:tcPr>
            <w:tcW w:w="1701" w:type="dxa"/>
            <w:vAlign w:val="center"/>
          </w:tcPr>
          <w:p w14:paraId="1CD05C68" w14:textId="77777777" w:rsidR="00B802E2" w:rsidRPr="00F566BF" w:rsidRDefault="00B802E2" w:rsidP="00B802E2">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vAlign w:val="center"/>
          </w:tcPr>
          <w:p w14:paraId="66B4950C" w14:textId="77777777" w:rsidR="00D12E88" w:rsidRPr="00D12E88" w:rsidRDefault="00D12E88" w:rsidP="00D12E88">
            <w:pPr>
              <w:pStyle w:val="BodyTextIndent2"/>
              <w:ind w:firstLine="0"/>
              <w:jc w:val="center"/>
              <w:rPr>
                <w:rFonts w:ascii="GHEA Grapalat" w:hAnsi="GHEA Grapalat"/>
                <w:b/>
                <w:bCs/>
                <w:sz w:val="22"/>
                <w:szCs w:val="28"/>
                <w:lang w:val="hy-AM"/>
              </w:rPr>
            </w:pPr>
            <w:r w:rsidRPr="00D12E88">
              <w:rPr>
                <w:rFonts w:ascii="GHEA Grapalat" w:hAnsi="GHEA Grapalat"/>
                <w:b/>
                <w:bCs/>
                <w:sz w:val="22"/>
                <w:szCs w:val="28"/>
                <w:lang w:val="hy-AM"/>
              </w:rPr>
              <w:t>մինչև</w:t>
            </w:r>
          </w:p>
          <w:p w14:paraId="0075D375" w14:textId="38C6CF71" w:rsidR="00B802E2" w:rsidRPr="00D87E7B" w:rsidRDefault="00D12E88" w:rsidP="00D12E88">
            <w:pPr>
              <w:pStyle w:val="BodyTextIndent2"/>
              <w:spacing w:line="240" w:lineRule="auto"/>
              <w:ind w:firstLine="0"/>
              <w:jc w:val="center"/>
              <w:rPr>
                <w:rFonts w:ascii="GHEA Grapalat" w:hAnsi="GHEA Grapalat"/>
                <w:b/>
                <w:bCs/>
                <w:sz w:val="16"/>
              </w:rPr>
            </w:pPr>
            <w:r w:rsidRPr="00D12E88">
              <w:rPr>
                <w:rFonts w:ascii="GHEA Grapalat" w:hAnsi="GHEA Grapalat"/>
                <w:b/>
                <w:bCs/>
                <w:sz w:val="22"/>
                <w:szCs w:val="28"/>
                <w:lang w:val="hy-AM"/>
              </w:rPr>
              <w:t>1782000</w:t>
            </w:r>
          </w:p>
        </w:tc>
        <w:tc>
          <w:tcPr>
            <w:tcW w:w="6806" w:type="dxa"/>
            <w:vAlign w:val="center"/>
          </w:tcPr>
          <w:p w14:paraId="433DE288" w14:textId="48A7E449" w:rsidR="00B802E2" w:rsidRPr="00B802E2" w:rsidRDefault="00D12E88" w:rsidP="00B802E2">
            <w:pPr>
              <w:pStyle w:val="BodyTextIndent2"/>
              <w:spacing w:line="240" w:lineRule="auto"/>
              <w:ind w:firstLine="0"/>
              <w:rPr>
                <w:rFonts w:ascii="GHEA Grapalat" w:hAnsi="GHEA Grapalat"/>
                <w:vertAlign w:val="subscript"/>
              </w:rPr>
            </w:pPr>
            <w:r w:rsidRPr="00D12E88">
              <w:rPr>
                <w:rFonts w:ascii="GHEA Grapalat" w:hAnsi="GHEA Grapalat" w:cs="Calibri"/>
                <w:color w:val="000000"/>
              </w:rPr>
              <w:t>հրատապ լուծում պահանջող և չնախատեսված աշխատանքների որակի տեխնիկական հսկողության խորհրդատվական ծառայություններ</w:t>
            </w:r>
          </w:p>
        </w:tc>
      </w:tr>
      <w:tr w:rsidR="00D12E88" w:rsidRPr="00F8501A" w14:paraId="1DF4ECAF" w14:textId="77777777" w:rsidTr="009E1D1C">
        <w:tc>
          <w:tcPr>
            <w:tcW w:w="1701" w:type="dxa"/>
            <w:vAlign w:val="center"/>
          </w:tcPr>
          <w:p w14:paraId="4FEEDFB9" w14:textId="5828C6B8" w:rsidR="00D12E88" w:rsidRPr="00F566BF" w:rsidRDefault="00D12E88" w:rsidP="00B802E2">
            <w:pPr>
              <w:pStyle w:val="BodyTextIndent2"/>
              <w:spacing w:line="240" w:lineRule="auto"/>
              <w:ind w:firstLine="0"/>
              <w:jc w:val="center"/>
              <w:rPr>
                <w:rFonts w:ascii="GHEA Grapalat" w:hAnsi="GHEA Grapalat"/>
                <w:sz w:val="16"/>
              </w:rPr>
            </w:pPr>
            <w:r>
              <w:rPr>
                <w:rFonts w:ascii="GHEA Grapalat" w:hAnsi="GHEA Grapalat"/>
                <w:sz w:val="16"/>
              </w:rPr>
              <w:t>2</w:t>
            </w:r>
          </w:p>
        </w:tc>
        <w:tc>
          <w:tcPr>
            <w:tcW w:w="1843" w:type="dxa"/>
            <w:vAlign w:val="center"/>
          </w:tcPr>
          <w:p w14:paraId="781FE8AB" w14:textId="77777777" w:rsidR="00D12E88" w:rsidRDefault="00D12E88" w:rsidP="00D12E88">
            <w:pPr>
              <w:pStyle w:val="BodyTextIndent2"/>
              <w:rPr>
                <w:rFonts w:ascii="GHEA Grapalat" w:hAnsi="GHEA Grapalat"/>
                <w:b/>
                <w:bCs/>
                <w:sz w:val="22"/>
                <w:szCs w:val="28"/>
                <w:lang w:val="hy-AM"/>
              </w:rPr>
            </w:pPr>
            <w:r w:rsidRPr="00D12E88">
              <w:rPr>
                <w:rFonts w:ascii="GHEA Grapalat" w:hAnsi="GHEA Grapalat"/>
                <w:b/>
                <w:bCs/>
                <w:sz w:val="22"/>
                <w:szCs w:val="28"/>
                <w:lang w:val="hy-AM"/>
              </w:rPr>
              <w:t>մինչև</w:t>
            </w:r>
          </w:p>
          <w:p w14:paraId="1A098EEE" w14:textId="5B5836D3" w:rsidR="00D12E88" w:rsidRDefault="00D12E88" w:rsidP="00D12E88">
            <w:pPr>
              <w:pStyle w:val="BodyTextIndent2"/>
              <w:ind w:firstLine="0"/>
              <w:rPr>
                <w:rFonts w:ascii="GHEA Grapalat" w:hAnsi="GHEA Grapalat"/>
                <w:b/>
                <w:bCs/>
                <w:sz w:val="22"/>
                <w:szCs w:val="28"/>
                <w:lang w:val="hy-AM"/>
              </w:rPr>
            </w:pPr>
            <w:r>
              <w:rPr>
                <w:rFonts w:ascii="GHEA Grapalat" w:hAnsi="GHEA Grapalat"/>
                <w:b/>
                <w:bCs/>
                <w:sz w:val="22"/>
                <w:szCs w:val="28"/>
                <w:lang w:val="hy-AM"/>
              </w:rPr>
              <w:t xml:space="preserve">     </w:t>
            </w:r>
            <w:r w:rsidRPr="00D12E88">
              <w:rPr>
                <w:rFonts w:ascii="GHEA Grapalat" w:hAnsi="GHEA Grapalat"/>
                <w:b/>
                <w:bCs/>
                <w:sz w:val="22"/>
                <w:szCs w:val="28"/>
                <w:lang w:val="hy-AM"/>
              </w:rPr>
              <w:t>1764000</w:t>
            </w:r>
          </w:p>
        </w:tc>
        <w:tc>
          <w:tcPr>
            <w:tcW w:w="6806" w:type="dxa"/>
            <w:vAlign w:val="center"/>
          </w:tcPr>
          <w:p w14:paraId="7BBD0850" w14:textId="3F68D038" w:rsidR="00D12E88" w:rsidRPr="000F3BAC" w:rsidRDefault="00D12E88" w:rsidP="00B802E2">
            <w:pPr>
              <w:pStyle w:val="BodyTextIndent2"/>
              <w:spacing w:line="240" w:lineRule="auto"/>
              <w:ind w:firstLine="0"/>
              <w:rPr>
                <w:rFonts w:ascii="GHEA Grapalat" w:hAnsi="GHEA Grapalat" w:cs="Calibri"/>
                <w:color w:val="000000"/>
              </w:rPr>
            </w:pPr>
            <w:r w:rsidRPr="00D12E88">
              <w:rPr>
                <w:rFonts w:ascii="GHEA Grapalat" w:hAnsi="GHEA Grapalat" w:cs="Calibri"/>
                <w:color w:val="000000"/>
              </w:rPr>
              <w:t>հրատապ լուծում պահանջող և չնախատեսված աշխատանքների որակի տեխնիկական հսկողության խորհրդատվական ծառայություններ</w:t>
            </w:r>
          </w:p>
        </w:tc>
      </w:tr>
      <w:tr w:rsidR="00D12E88" w:rsidRPr="00F8501A" w14:paraId="4FD3739F" w14:textId="77777777" w:rsidTr="009E1D1C">
        <w:tc>
          <w:tcPr>
            <w:tcW w:w="1701" w:type="dxa"/>
            <w:vAlign w:val="center"/>
          </w:tcPr>
          <w:p w14:paraId="796AEC67" w14:textId="2F5C762F" w:rsidR="00D12E88" w:rsidRPr="00F566BF" w:rsidRDefault="00D12E88" w:rsidP="00B802E2">
            <w:pPr>
              <w:pStyle w:val="BodyTextIndent2"/>
              <w:spacing w:line="240" w:lineRule="auto"/>
              <w:ind w:firstLine="0"/>
              <w:jc w:val="center"/>
              <w:rPr>
                <w:rFonts w:ascii="GHEA Grapalat" w:hAnsi="GHEA Grapalat"/>
                <w:sz w:val="16"/>
              </w:rPr>
            </w:pPr>
            <w:r>
              <w:rPr>
                <w:rFonts w:ascii="GHEA Grapalat" w:hAnsi="GHEA Grapalat"/>
                <w:sz w:val="16"/>
              </w:rPr>
              <w:t>3</w:t>
            </w:r>
          </w:p>
        </w:tc>
        <w:tc>
          <w:tcPr>
            <w:tcW w:w="1843" w:type="dxa"/>
            <w:vAlign w:val="center"/>
          </w:tcPr>
          <w:p w14:paraId="399C726E" w14:textId="56DE6FAB" w:rsidR="00D12E88" w:rsidRPr="00D12E88" w:rsidRDefault="00D12E88" w:rsidP="00D12E88">
            <w:pPr>
              <w:pStyle w:val="BodyTextIndent2"/>
              <w:ind w:firstLine="0"/>
              <w:rPr>
                <w:rFonts w:ascii="GHEA Grapalat" w:hAnsi="GHEA Grapalat"/>
                <w:b/>
                <w:bCs/>
                <w:sz w:val="22"/>
                <w:szCs w:val="28"/>
                <w:lang w:val="hy-AM"/>
              </w:rPr>
            </w:pPr>
            <w:r>
              <w:rPr>
                <w:rFonts w:ascii="GHEA Grapalat" w:hAnsi="GHEA Grapalat"/>
                <w:b/>
                <w:bCs/>
                <w:sz w:val="22"/>
                <w:szCs w:val="28"/>
                <w:lang w:val="hy-AM"/>
              </w:rPr>
              <w:t xml:space="preserve">       </w:t>
            </w:r>
            <w:r w:rsidRPr="00D12E88">
              <w:rPr>
                <w:rFonts w:ascii="GHEA Grapalat" w:hAnsi="GHEA Grapalat"/>
                <w:b/>
                <w:bCs/>
                <w:sz w:val="22"/>
                <w:szCs w:val="28"/>
                <w:lang w:val="hy-AM"/>
              </w:rPr>
              <w:t>մինչև</w:t>
            </w:r>
          </w:p>
          <w:p w14:paraId="15FC3690" w14:textId="40F76688" w:rsidR="00D12E88" w:rsidRDefault="00D12E88" w:rsidP="00D12E88">
            <w:pPr>
              <w:pStyle w:val="BodyTextIndent2"/>
              <w:ind w:firstLine="0"/>
              <w:rPr>
                <w:rFonts w:ascii="GHEA Grapalat" w:hAnsi="GHEA Grapalat"/>
                <w:b/>
                <w:bCs/>
                <w:sz w:val="22"/>
                <w:szCs w:val="28"/>
                <w:lang w:val="hy-AM"/>
              </w:rPr>
            </w:pPr>
            <w:r>
              <w:rPr>
                <w:rFonts w:ascii="GHEA Grapalat" w:hAnsi="GHEA Grapalat"/>
                <w:b/>
                <w:bCs/>
                <w:sz w:val="22"/>
                <w:szCs w:val="28"/>
                <w:lang w:val="hy-AM"/>
              </w:rPr>
              <w:t xml:space="preserve">     </w:t>
            </w:r>
            <w:r w:rsidRPr="00D12E88">
              <w:rPr>
                <w:rFonts w:ascii="GHEA Grapalat" w:hAnsi="GHEA Grapalat"/>
                <w:b/>
                <w:bCs/>
                <w:sz w:val="22"/>
                <w:szCs w:val="28"/>
                <w:lang w:val="hy-AM"/>
              </w:rPr>
              <w:t>1756800</w:t>
            </w:r>
          </w:p>
        </w:tc>
        <w:tc>
          <w:tcPr>
            <w:tcW w:w="6806" w:type="dxa"/>
            <w:vAlign w:val="center"/>
          </w:tcPr>
          <w:p w14:paraId="07C5F1A1" w14:textId="2462223B" w:rsidR="00D12E88" w:rsidRPr="000F3BAC" w:rsidRDefault="00D12E88" w:rsidP="00B802E2">
            <w:pPr>
              <w:pStyle w:val="BodyTextIndent2"/>
              <w:spacing w:line="240" w:lineRule="auto"/>
              <w:ind w:firstLine="0"/>
              <w:rPr>
                <w:rFonts w:ascii="GHEA Grapalat" w:hAnsi="GHEA Grapalat" w:cs="Calibri"/>
                <w:color w:val="000000"/>
              </w:rPr>
            </w:pPr>
            <w:r w:rsidRPr="00D12E88">
              <w:rPr>
                <w:rFonts w:ascii="GHEA Grapalat" w:hAnsi="GHEA Grapalat" w:cs="Calibri"/>
                <w:color w:val="000000"/>
              </w:rPr>
              <w:t>հրատապ լուծում պահանջող և չնախատեսված աշխատանքների որակի տեխնիկական հսկողության խորհրդատվական ծառայություններ</w:t>
            </w:r>
          </w:p>
        </w:tc>
      </w:tr>
    </w:tbl>
    <w:p w14:paraId="00E7A5FA" w14:textId="5BDEF01B" w:rsidR="00096865" w:rsidRPr="00F566BF"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55D2CABC" w14:textId="77777777" w:rsidR="00096865" w:rsidRPr="00F566BF" w:rsidRDefault="00096865" w:rsidP="00EF3662">
      <w:pPr>
        <w:ind w:firstLine="567"/>
        <w:rPr>
          <w:rFonts w:ascii="GHEA Grapalat" w:hAnsi="GHEA Grapalat" w:cs="Sylfaen"/>
          <w:i/>
          <w:sz w:val="20"/>
          <w:lang w:val="es-ES"/>
        </w:rPr>
      </w:pPr>
    </w:p>
    <w:p w14:paraId="12B880B7" w14:textId="77777777" w:rsidR="00845AA5" w:rsidRPr="00F566BF" w:rsidRDefault="00845AA5" w:rsidP="00EF3662">
      <w:pPr>
        <w:ind w:firstLine="567"/>
        <w:rPr>
          <w:rFonts w:ascii="GHEA Grapalat" w:hAnsi="GHEA Grapalat" w:cs="Sylfaen"/>
          <w:i/>
          <w:sz w:val="20"/>
          <w:lang w:val="es-ES"/>
        </w:rPr>
      </w:pPr>
    </w:p>
    <w:p w14:paraId="4B2EADF8" w14:textId="77777777"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proofErr w:type="gramStart"/>
      <w:r w:rsidRPr="00F566BF">
        <w:rPr>
          <w:rFonts w:ascii="GHEA Grapalat" w:hAnsi="GHEA Grapalat" w:cs="Sylfaen"/>
          <w:b/>
          <w:sz w:val="20"/>
        </w:rPr>
        <w:t>ՉԱՓԱՆԻՇՆԵՐԸ</w:t>
      </w:r>
      <w:r w:rsidRPr="00F566BF">
        <w:rPr>
          <w:rFonts w:ascii="GHEA Grapalat" w:hAnsi="GHEA Grapalat"/>
          <w:b/>
          <w:sz w:val="20"/>
          <w:lang w:val="es-ES"/>
        </w:rPr>
        <w:t xml:space="preserve">  ԵՎ</w:t>
      </w:r>
      <w:proofErr w:type="gramEnd"/>
      <w:r w:rsidRPr="00F566BF">
        <w:rPr>
          <w:rFonts w:ascii="GHEA Grapalat" w:hAnsi="GHEA Grapalat"/>
          <w:b/>
          <w:sz w:val="20"/>
          <w:lang w:val="es-ES"/>
        </w:rPr>
        <w:t xml:space="preserve">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77777777"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proofErr w:type="gramStart"/>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proofErr w:type="gramEnd"/>
      <w:r w:rsidR="006F49AA" w:rsidRPr="00F566BF">
        <w:rPr>
          <w:rFonts w:ascii="GHEA Grapalat" w:hAnsi="GHEA Grapalat" w:cs="Arial Armenian"/>
          <w:sz w:val="20"/>
          <w:lang w:val="es-ES"/>
        </w:rPr>
        <w:t xml:space="preserve">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12125DD2" w14:textId="77777777" w:rsidR="00753E6E"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օրվա</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դրությամբ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sz w:val="20"/>
          <w:szCs w:val="20"/>
          <w:lang w:val="es-ES"/>
        </w:rPr>
        <w:t>:</w:t>
      </w:r>
    </w:p>
    <w:p w14:paraId="302F26F1" w14:textId="1BA7FF0E" w:rsidR="003B509C" w:rsidRPr="003B509C" w:rsidRDefault="003B509C" w:rsidP="003B509C">
      <w:pPr>
        <w:ind w:firstLine="567"/>
        <w:jc w:val="both"/>
        <w:rPr>
          <w:rFonts w:ascii="GHEA Grapalat" w:hAnsi="GHEA Grapalat" w:cs="Sylfaen"/>
          <w:sz w:val="20"/>
          <w:szCs w:val="20"/>
          <w:lang w:val="es-ES"/>
        </w:rPr>
      </w:pPr>
      <w:r w:rsidRPr="003833BE">
        <w:rPr>
          <w:rFonts w:ascii="GHEA Grapalat" w:hAnsi="GHEA Grapalat" w:cs="Sylfaen"/>
          <w:sz w:val="20"/>
          <w:szCs w:val="20"/>
          <w:lang w:val="es-ES"/>
        </w:rPr>
        <w:t xml:space="preserve">   7) </w:t>
      </w:r>
      <w:proofErr w:type="spellStart"/>
      <w:r w:rsidRPr="003833BE">
        <w:rPr>
          <w:rFonts w:ascii="GHEA Grapalat" w:hAnsi="GHEA Grapalat" w:cs="Sylfaen"/>
          <w:sz w:val="20"/>
          <w:szCs w:val="20"/>
          <w:lang w:val="es-ES"/>
        </w:rPr>
        <w:t>որոնք</w:t>
      </w:r>
      <w:proofErr w:type="spellEnd"/>
      <w:r w:rsidRPr="003833BE">
        <w:rPr>
          <w:rFonts w:ascii="GHEA Grapalat" w:hAnsi="GHEA Grapalat" w:cs="Sylfaen"/>
          <w:sz w:val="20"/>
          <w:szCs w:val="20"/>
          <w:lang w:val="es-ES"/>
        </w:rPr>
        <w:t xml:space="preserve"> ՀՀ </w:t>
      </w:r>
      <w:proofErr w:type="spellStart"/>
      <w:r w:rsidRPr="003833BE">
        <w:rPr>
          <w:rFonts w:ascii="GHEA Grapalat" w:hAnsi="GHEA Grapalat" w:cs="Sylfaen"/>
          <w:sz w:val="20"/>
          <w:szCs w:val="20"/>
          <w:lang w:val="es-ES"/>
        </w:rPr>
        <w:t>կառավարության</w:t>
      </w:r>
      <w:proofErr w:type="spellEnd"/>
      <w:r w:rsidRPr="003833BE">
        <w:rPr>
          <w:rFonts w:ascii="GHEA Grapalat" w:hAnsi="GHEA Grapalat" w:cs="Sylfaen"/>
          <w:sz w:val="20"/>
          <w:szCs w:val="20"/>
          <w:lang w:val="es-ES"/>
        </w:rPr>
        <w:t xml:space="preserve"> 20.06.2025թ. N 817-Ա </w:t>
      </w:r>
      <w:proofErr w:type="spellStart"/>
      <w:r w:rsidRPr="003833BE">
        <w:rPr>
          <w:rFonts w:ascii="GHEA Grapalat" w:hAnsi="GHEA Grapalat" w:cs="Sylfaen"/>
          <w:sz w:val="20"/>
          <w:szCs w:val="20"/>
          <w:lang w:val="es-ES"/>
        </w:rPr>
        <w:t>որոշման</w:t>
      </w:r>
      <w:proofErr w:type="spellEnd"/>
      <w:r w:rsidRPr="003833BE">
        <w:rPr>
          <w:rFonts w:ascii="GHEA Grapalat" w:hAnsi="GHEA Grapalat" w:cs="Sylfaen"/>
          <w:sz w:val="20"/>
          <w:szCs w:val="20"/>
          <w:lang w:val="es-ES"/>
        </w:rPr>
        <w:t xml:space="preserve"> 1-ին </w:t>
      </w:r>
      <w:proofErr w:type="spellStart"/>
      <w:r w:rsidRPr="003833BE">
        <w:rPr>
          <w:rFonts w:ascii="GHEA Grapalat" w:hAnsi="GHEA Grapalat" w:cs="Sylfaen"/>
          <w:sz w:val="20"/>
          <w:szCs w:val="20"/>
          <w:lang w:val="es-ES"/>
        </w:rPr>
        <w:t>կետի</w:t>
      </w:r>
      <w:proofErr w:type="spellEnd"/>
      <w:r w:rsidRPr="003833BE">
        <w:rPr>
          <w:rFonts w:ascii="GHEA Grapalat" w:hAnsi="GHEA Grapalat" w:cs="Sylfaen"/>
          <w:sz w:val="20"/>
          <w:szCs w:val="20"/>
          <w:lang w:val="es-ES"/>
        </w:rPr>
        <w:t xml:space="preserve"> 2-րդ </w:t>
      </w:r>
      <w:proofErr w:type="spellStart"/>
      <w:r w:rsidRPr="003833BE">
        <w:rPr>
          <w:rFonts w:ascii="GHEA Grapalat" w:hAnsi="GHEA Grapalat" w:cs="Sylfaen"/>
          <w:sz w:val="20"/>
          <w:szCs w:val="20"/>
          <w:lang w:val="es-ES"/>
        </w:rPr>
        <w:t>ենթակետի</w:t>
      </w:r>
      <w:proofErr w:type="spellEnd"/>
      <w:r w:rsidRPr="003833BE">
        <w:rPr>
          <w:rFonts w:ascii="GHEA Grapalat" w:hAnsi="GHEA Grapalat" w:cs="Sylfaen"/>
          <w:sz w:val="20"/>
          <w:szCs w:val="20"/>
          <w:lang w:val="es-ES"/>
        </w:rPr>
        <w:t xml:space="preserve"> «զ» </w:t>
      </w:r>
      <w:proofErr w:type="spellStart"/>
      <w:r w:rsidRPr="003833BE">
        <w:rPr>
          <w:rFonts w:ascii="GHEA Grapalat" w:hAnsi="GHEA Grapalat" w:cs="Sylfaen"/>
          <w:sz w:val="20"/>
          <w:szCs w:val="20"/>
          <w:lang w:val="es-ES"/>
        </w:rPr>
        <w:t>պարբերության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հիման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վրա</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գնման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գործընթացներին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չմասնակցելու</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պարտավորագրերի</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հիմքով</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հայտը</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ներկայացնելու</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օրվա</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դրությամբ</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ներառված</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են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նույն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որոշման</w:t>
      </w:r>
      <w:proofErr w:type="spellEnd"/>
      <w:r w:rsidRPr="003833BE">
        <w:rPr>
          <w:rFonts w:ascii="GHEA Grapalat" w:hAnsi="GHEA Grapalat" w:cs="Sylfaen"/>
          <w:sz w:val="20"/>
          <w:szCs w:val="20"/>
          <w:lang w:val="es-ES"/>
        </w:rPr>
        <w:t xml:space="preserve"> 2-րդ </w:t>
      </w:r>
      <w:proofErr w:type="spellStart"/>
      <w:r w:rsidRPr="003833BE">
        <w:rPr>
          <w:rFonts w:ascii="GHEA Grapalat" w:hAnsi="GHEA Grapalat" w:cs="Sylfaen"/>
          <w:sz w:val="20"/>
          <w:szCs w:val="20"/>
          <w:lang w:val="es-ES"/>
        </w:rPr>
        <w:t>կետի</w:t>
      </w:r>
      <w:proofErr w:type="spellEnd"/>
      <w:r w:rsidRPr="003833BE">
        <w:rPr>
          <w:rFonts w:ascii="GHEA Grapalat" w:hAnsi="GHEA Grapalat" w:cs="Sylfaen"/>
          <w:sz w:val="20"/>
          <w:szCs w:val="20"/>
          <w:lang w:val="es-ES"/>
        </w:rPr>
        <w:t xml:space="preserve"> 2-րդ </w:t>
      </w:r>
      <w:proofErr w:type="spellStart"/>
      <w:r w:rsidRPr="003833BE">
        <w:rPr>
          <w:rFonts w:ascii="GHEA Grapalat" w:hAnsi="GHEA Grapalat" w:cs="Sylfaen"/>
          <w:sz w:val="20"/>
          <w:szCs w:val="20"/>
          <w:lang w:val="es-ES"/>
        </w:rPr>
        <w:t>ենթակետով</w:t>
      </w:r>
      <w:proofErr w:type="spellEnd"/>
      <w:r w:rsidRPr="003833BE">
        <w:rPr>
          <w:rFonts w:ascii="GHEA Grapalat" w:hAnsi="GHEA Grapalat" w:cs="Sylfaen"/>
          <w:sz w:val="20"/>
          <w:szCs w:val="20"/>
          <w:lang w:val="es-ES"/>
        </w:rPr>
        <w:t xml:space="preserve"> </w:t>
      </w:r>
      <w:proofErr w:type="spellStart"/>
      <w:proofErr w:type="gramStart"/>
      <w:r w:rsidRPr="003833BE">
        <w:rPr>
          <w:rFonts w:ascii="GHEA Grapalat" w:hAnsi="GHEA Grapalat" w:cs="Sylfaen"/>
          <w:sz w:val="20"/>
          <w:szCs w:val="20"/>
          <w:lang w:val="es-ES"/>
        </w:rPr>
        <w:t>նախատեսված</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ցուցակում</w:t>
      </w:r>
      <w:proofErr w:type="spellEnd"/>
      <w:proofErr w:type="gramEnd"/>
      <w:r w:rsidRPr="003833BE">
        <w:rPr>
          <w:rFonts w:ascii="GHEA Grapalat" w:hAnsi="GHEA Grapalat" w:cs="Sylfaen"/>
          <w:sz w:val="20"/>
          <w:szCs w:val="20"/>
          <w:lang w:val="es-ES"/>
        </w:rPr>
        <w:t>:</w:t>
      </w:r>
    </w:p>
    <w:p w14:paraId="65A5F237" w14:textId="77777777" w:rsidR="00990561" w:rsidRPr="009E1D1C" w:rsidRDefault="00990561" w:rsidP="00EF3662">
      <w:pPr>
        <w:ind w:firstLine="567"/>
        <w:jc w:val="both"/>
        <w:rPr>
          <w:rFonts w:ascii="GHEA Grapalat" w:hAnsi="GHEA Grapalat" w:cs="Sylfaen"/>
          <w:sz w:val="20"/>
          <w:lang w:val="es-ES"/>
        </w:rPr>
      </w:pPr>
      <w:proofErr w:type="spellStart"/>
      <w:r w:rsidRPr="00F566BF">
        <w:rPr>
          <w:rFonts w:ascii="GHEA Grapalat" w:hAnsi="GHEA Grapalat" w:cs="Sylfaen"/>
          <w:sz w:val="20"/>
          <w:lang w:val="es-ES"/>
        </w:rPr>
        <w:t>Ընդ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որում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FC1AE5E"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lastRenderedPageBreak/>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00837C18">
        <w:rPr>
          <w:rFonts w:ascii="GHEA Grapalat" w:hAnsi="GHEA Grapalat" w:cs="Arial"/>
          <w:sz w:val="20"/>
          <w:lang w:val="es-ES" w:eastAsia="en-US"/>
        </w:rPr>
        <w:t xml:space="preserve"> </w:t>
      </w:r>
      <w:proofErr w:type="spellStart"/>
      <w:r w:rsidR="00837C18">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F6451" w14:textId="77777777" w:rsidR="004E34F8" w:rsidRPr="009E1D1C" w:rsidRDefault="004E34F8" w:rsidP="00EF3662">
      <w:pPr>
        <w:ind w:firstLine="567"/>
        <w:jc w:val="both"/>
        <w:rPr>
          <w:rFonts w:ascii="GHEA Grapalat" w:hAnsi="GHEA Grapalat" w:cs="Sylfaen"/>
          <w:sz w:val="20"/>
          <w:lang w:val="es-ES"/>
        </w:rPr>
      </w:pPr>
    </w:p>
    <w:p w14:paraId="549472B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2.2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պետք</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ներկայացնի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հաստատված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հրավերի</w:t>
      </w:r>
      <w:proofErr w:type="spellEnd"/>
      <w:r w:rsidRPr="008059DB">
        <w:rPr>
          <w:rFonts w:ascii="GHEA Grapalat" w:hAnsi="GHEA Grapalat" w:cs="Sylfaen"/>
          <w:sz w:val="20"/>
          <w:lang w:val="es-ES"/>
        </w:rPr>
        <w:t xml:space="preserve"> 2-րդ </w:t>
      </w:r>
      <w:proofErr w:type="spellStart"/>
      <w:r w:rsidRPr="008059DB">
        <w:rPr>
          <w:rFonts w:ascii="GHEA Grapalat" w:hAnsi="GHEA Grapalat" w:cs="Sylfaen"/>
          <w:sz w:val="20"/>
          <w:lang w:val="es-ES"/>
        </w:rPr>
        <w:t>մասի</w:t>
      </w:r>
      <w:proofErr w:type="spellEnd"/>
      <w:r w:rsidRPr="008059DB">
        <w:rPr>
          <w:rFonts w:ascii="GHEA Grapalat" w:hAnsi="GHEA Grapalat" w:cs="Sylfaen"/>
          <w:sz w:val="20"/>
          <w:lang w:val="es-ES"/>
        </w:rPr>
        <w:t xml:space="preserve"> 2.1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գրավոր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փաստաթղթեր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հիմնավորումներ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պահանջվել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իսկությունը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պայմաններով</w:t>
      </w:r>
      <w:proofErr w:type="spellEnd"/>
      <w:r w:rsidRPr="008059DB">
        <w:rPr>
          <w:rFonts w:ascii="GHEA Grapalat" w:hAnsi="GHEA Grapalat" w:cs="Sylfaen"/>
          <w:sz w:val="20"/>
          <w:lang w:val="es-ES"/>
        </w:rPr>
        <w:t>:</w:t>
      </w:r>
    </w:p>
    <w:p w14:paraId="27E0728B" w14:textId="77777777" w:rsidR="003B509C" w:rsidRDefault="003B509C" w:rsidP="003B509C">
      <w:pPr>
        <w:ind w:firstLine="567"/>
        <w:jc w:val="both"/>
        <w:rPr>
          <w:rFonts w:ascii="GHEA Grapalat" w:hAnsi="GHEA Grapalat" w:cs="Sylfaen"/>
          <w:sz w:val="20"/>
          <w:lang w:val="es-ES"/>
        </w:rPr>
      </w:pPr>
      <w:r w:rsidRPr="003833BE">
        <w:rPr>
          <w:rFonts w:ascii="GHEA Grapalat" w:hAnsi="GHEA Grapalat" w:cs="Sylfaen"/>
          <w:sz w:val="20"/>
          <w:lang w:val="es-ES"/>
        </w:rPr>
        <w:t xml:space="preserve">2.3 </w:t>
      </w:r>
      <w:proofErr w:type="spellStart"/>
      <w:r w:rsidRPr="003833BE">
        <w:rPr>
          <w:rFonts w:ascii="GHEA Grapalat" w:hAnsi="GHEA Grapalat" w:cs="Sylfaen"/>
          <w:sz w:val="20"/>
          <w:lang w:val="es-ES"/>
        </w:rPr>
        <w:t>Մասնակիցի</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Օրենքի</w:t>
      </w:r>
      <w:proofErr w:type="spellEnd"/>
      <w:r w:rsidRPr="003833BE">
        <w:rPr>
          <w:rFonts w:ascii="GHEA Grapalat" w:hAnsi="GHEA Grapalat" w:cs="Sylfaen"/>
          <w:sz w:val="20"/>
          <w:lang w:val="es-ES"/>
        </w:rPr>
        <w:t xml:space="preserve"> 6-րդ </w:t>
      </w:r>
      <w:proofErr w:type="spellStart"/>
      <w:r w:rsidRPr="003833BE">
        <w:rPr>
          <w:rFonts w:ascii="GHEA Grapalat" w:hAnsi="GHEA Grapalat" w:cs="Sylfaen"/>
          <w:sz w:val="20"/>
          <w:lang w:val="es-ES"/>
        </w:rPr>
        <w:t>հոդվածի</w:t>
      </w:r>
      <w:proofErr w:type="spellEnd"/>
      <w:r w:rsidRPr="003833BE">
        <w:rPr>
          <w:rFonts w:ascii="GHEA Grapalat" w:hAnsi="GHEA Grapalat" w:cs="Sylfaen"/>
          <w:sz w:val="20"/>
          <w:lang w:val="es-ES"/>
        </w:rPr>
        <w:t xml:space="preserve"> 1-ին </w:t>
      </w:r>
      <w:proofErr w:type="spellStart"/>
      <w:r w:rsidRPr="003833BE">
        <w:rPr>
          <w:rFonts w:ascii="GHEA Grapalat" w:hAnsi="GHEA Grapalat" w:cs="Sylfaen"/>
          <w:sz w:val="20"/>
          <w:lang w:val="es-ES"/>
        </w:rPr>
        <w:t>մասի</w:t>
      </w:r>
      <w:proofErr w:type="spellEnd"/>
      <w:r w:rsidRPr="003833BE">
        <w:rPr>
          <w:rFonts w:ascii="GHEA Grapalat" w:hAnsi="GHEA Grapalat" w:cs="Sylfaen"/>
          <w:sz w:val="20"/>
          <w:lang w:val="es-ES"/>
        </w:rPr>
        <w:t xml:space="preserve"> 6-րդ </w:t>
      </w:r>
      <w:proofErr w:type="spellStart"/>
      <w:r w:rsidRPr="003833BE">
        <w:rPr>
          <w:rFonts w:ascii="GHEA Grapalat" w:hAnsi="GHEA Grapalat" w:cs="Sylfaen"/>
          <w:sz w:val="20"/>
          <w:lang w:val="es-ES"/>
        </w:rPr>
        <w:t>կետով</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ինչպես</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նաև</w:t>
      </w:r>
      <w:proofErr w:type="spellEnd"/>
      <w:r w:rsidRPr="003833BE">
        <w:rPr>
          <w:rFonts w:ascii="GHEA Grapalat" w:hAnsi="GHEA Grapalat" w:cs="Sylfaen"/>
          <w:sz w:val="20"/>
          <w:lang w:val="es-ES"/>
        </w:rPr>
        <w:t xml:space="preserve"> ՀՀ </w:t>
      </w:r>
      <w:proofErr w:type="spellStart"/>
      <w:r w:rsidRPr="003833BE">
        <w:rPr>
          <w:rFonts w:ascii="GHEA Grapalat" w:hAnsi="GHEA Grapalat" w:cs="Sylfaen"/>
          <w:sz w:val="20"/>
          <w:lang w:val="es-ES"/>
        </w:rPr>
        <w:t>կառավարության</w:t>
      </w:r>
      <w:proofErr w:type="spellEnd"/>
      <w:r w:rsidRPr="003833BE">
        <w:rPr>
          <w:rFonts w:ascii="GHEA Grapalat" w:hAnsi="GHEA Grapalat" w:cs="Sylfaen"/>
          <w:sz w:val="20"/>
          <w:lang w:val="es-ES"/>
        </w:rPr>
        <w:t xml:space="preserve"> 20.06.2025թ. N 817-Ա </w:t>
      </w:r>
      <w:proofErr w:type="spellStart"/>
      <w:r w:rsidRPr="003833BE">
        <w:rPr>
          <w:rFonts w:ascii="GHEA Grapalat" w:hAnsi="GHEA Grapalat" w:cs="Sylfaen"/>
          <w:sz w:val="20"/>
          <w:lang w:val="es-ES"/>
        </w:rPr>
        <w:t>որոշման</w:t>
      </w:r>
      <w:proofErr w:type="spellEnd"/>
      <w:r w:rsidRPr="003833BE">
        <w:rPr>
          <w:rFonts w:ascii="GHEA Grapalat" w:hAnsi="GHEA Grapalat" w:cs="Sylfaen"/>
          <w:sz w:val="20"/>
          <w:lang w:val="es-ES"/>
        </w:rPr>
        <w:t xml:space="preserve"> 2-րդ </w:t>
      </w:r>
      <w:proofErr w:type="spellStart"/>
      <w:r w:rsidRPr="003833BE">
        <w:rPr>
          <w:rFonts w:ascii="GHEA Grapalat" w:hAnsi="GHEA Grapalat" w:cs="Sylfaen"/>
          <w:sz w:val="20"/>
          <w:lang w:val="es-ES"/>
        </w:rPr>
        <w:t>կետի</w:t>
      </w:r>
      <w:proofErr w:type="spellEnd"/>
      <w:r w:rsidRPr="003833BE">
        <w:rPr>
          <w:rFonts w:ascii="GHEA Grapalat" w:hAnsi="GHEA Grapalat" w:cs="Sylfaen"/>
          <w:sz w:val="20"/>
          <w:lang w:val="es-ES"/>
        </w:rPr>
        <w:t xml:space="preserve"> 2-րդ </w:t>
      </w:r>
      <w:proofErr w:type="spellStart"/>
      <w:r w:rsidRPr="003833BE">
        <w:rPr>
          <w:rFonts w:ascii="GHEA Grapalat" w:hAnsi="GHEA Grapalat" w:cs="Sylfaen"/>
          <w:sz w:val="20"/>
          <w:lang w:val="es-ES"/>
        </w:rPr>
        <w:t>ենթակետով</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նախատեսված</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ցուցակներում</w:t>
      </w:r>
      <w:proofErr w:type="spellEnd"/>
      <w:r w:rsidRPr="003833BE">
        <w:rPr>
          <w:rFonts w:ascii="GHEA Grapalat" w:hAnsi="GHEA Grapalat" w:cs="Sylfaen"/>
          <w:sz w:val="20"/>
          <w:lang w:val="es-ES"/>
        </w:rPr>
        <w:t xml:space="preserve"> </w:t>
      </w:r>
      <w:proofErr w:type="spellStart"/>
      <w:proofErr w:type="gramStart"/>
      <w:r w:rsidRPr="003833BE">
        <w:rPr>
          <w:rFonts w:ascii="GHEA Grapalat" w:hAnsi="GHEA Grapalat" w:cs="Sylfaen"/>
          <w:sz w:val="20"/>
          <w:lang w:val="es-ES"/>
        </w:rPr>
        <w:t>ներառվելը</w:t>
      </w:r>
      <w:proofErr w:type="spellEnd"/>
      <w:r w:rsidRPr="003833BE">
        <w:rPr>
          <w:rFonts w:ascii="GHEA Grapalat" w:hAnsi="GHEA Grapalat" w:cs="Sylfaen"/>
          <w:sz w:val="20"/>
          <w:lang w:val="es-ES"/>
        </w:rPr>
        <w:t xml:space="preserve"> ,</w:t>
      </w:r>
      <w:proofErr w:type="gram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դրանցում</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գտնվելու</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ժամանակահատվածում</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ինքնաբերաբար</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հանգեցնում</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են</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վերջինիս</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հետ</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փոխկապակցված</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անձանց</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գնումների</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գործընթացին</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մասնակցության</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իրավունքի</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սահմանափակման</w:t>
      </w:r>
      <w:proofErr w:type="spellEnd"/>
      <w:r w:rsidRPr="003833BE">
        <w:rPr>
          <w:rFonts w:ascii="GHEA Grapalat" w:hAnsi="GHEA Grapalat" w:cs="Sylfaen"/>
          <w:sz w:val="20"/>
          <w:lang w:val="es-ES"/>
        </w:rPr>
        <w:t xml:space="preserve">: </w:t>
      </w:r>
    </w:p>
    <w:p w14:paraId="689701C8" w14:textId="77777777" w:rsidR="003B509C" w:rsidRPr="008059DB" w:rsidRDefault="003B509C" w:rsidP="003B509C">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Արգելվում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հիսուն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պատկանող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փայաբաժին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միաժամանակյա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ընթացակարգին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չափաբաժնին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բացառությամբ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համայնքների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կոնսորցիումով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գործընթացին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դեպքերի</w:t>
      </w:r>
      <w:proofErr w:type="spellEnd"/>
      <w:r w:rsidRPr="008059DB">
        <w:rPr>
          <w:rFonts w:ascii="GHEA Grapalat" w:hAnsi="GHEA Grapalat" w:cs="Sylfaen"/>
          <w:sz w:val="20"/>
          <w:lang w:val="es-ES"/>
        </w:rPr>
        <w:t>:</w:t>
      </w:r>
    </w:p>
    <w:p w14:paraId="3457F5FE" w14:textId="77777777" w:rsidR="008059DB" w:rsidRPr="008059DB" w:rsidRDefault="008059DB" w:rsidP="008059DB">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Կարգի</w:t>
      </w:r>
      <w:proofErr w:type="spellEnd"/>
      <w:r w:rsidRPr="008059DB">
        <w:rPr>
          <w:rFonts w:ascii="GHEA Grapalat" w:hAnsi="GHEA Grapalat" w:cs="Sylfaen"/>
          <w:sz w:val="20"/>
          <w:lang w:val="es-ES"/>
        </w:rPr>
        <w:t xml:space="preserve"> 119-րդ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w:t>
      </w:r>
    </w:p>
    <w:p w14:paraId="2D84F036"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1)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վարում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ձեռնարկատիրական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
    <w:p w14:paraId="60000069"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w:t>
      </w:r>
    </w:p>
    <w:p w14:paraId="7B1CB03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տնօրինող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w:t>
      </w:r>
      <w:proofErr w:type="spellEnd"/>
      <w:r w:rsidRPr="008059DB">
        <w:rPr>
          <w:rFonts w:ascii="GHEA Grapalat" w:hAnsi="GHEA Grapalat" w:cs="Sylfaen"/>
          <w:sz w:val="20"/>
          <w:lang w:val="es-ES"/>
        </w:rPr>
        <w:t>.</w:t>
      </w:r>
    </w:p>
    <w:p w14:paraId="16A0C8F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բ. </w:t>
      </w:r>
      <w:proofErr w:type="spellStart"/>
      <w:r w:rsidRPr="008059DB">
        <w:rPr>
          <w:rFonts w:ascii="GHEA Grapalat" w:hAnsi="GHEA Grapalat" w:cs="Sylfaen"/>
          <w:sz w:val="20"/>
          <w:lang w:val="es-ES"/>
        </w:rPr>
        <w:t>Հայաստանի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314A2177"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գործառույթներ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իրականացնող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կոլեգիալ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w:t>
      </w:r>
    </w:p>
    <w:p w14:paraId="03F2B07F"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այնպիսի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աշխատակից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անմիջական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ղեկավարության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ներքո</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մարմինների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կայացման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հարցում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էական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ազդեցություն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w:t>
      </w:r>
    </w:p>
    <w:p w14:paraId="1069989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3)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կարգավիճակ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
    <w:p w14:paraId="3E0F588E"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քվեարկելու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ուժով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միջև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կնքված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համապատասխան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w:t>
      </w:r>
    </w:p>
    <w:p w14:paraId="6DC523E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բ.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բաժնետերը</w:t>
      </w:r>
      <w:proofErr w:type="spellEnd"/>
      <w:r w:rsidRPr="008059DB">
        <w:rPr>
          <w:rFonts w:ascii="GHEA Grapalat" w:hAnsi="GHEA Grapalat" w:cs="Sylfaen"/>
          <w:sz w:val="20"/>
          <w:lang w:val="es-ES"/>
        </w:rPr>
        <w:t>)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կերպով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առուվաճառքի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հավատարմագրային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հանձնարարականի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գործարքների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Հայաստանի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վերջինիս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w:t>
      </w:r>
    </w:p>
    <w:p w14:paraId="3EFFAA2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ինչպես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712FE54C"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w:t>
      </w:r>
    </w:p>
    <w:p w14:paraId="557C7EDB"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ամուսնու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ծնողները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տատը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պապը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քույրը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թոռները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քրոջ</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w:t>
      </w:r>
    </w:p>
    <w:p w14:paraId="241B8747" w14:textId="77777777" w:rsidR="008059DB" w:rsidRPr="008059DB" w:rsidRDefault="008059DB" w:rsidP="008059DB">
      <w:pPr>
        <w:ind w:firstLine="567"/>
        <w:jc w:val="both"/>
        <w:rPr>
          <w:rFonts w:ascii="GHEA Grapalat" w:hAnsi="GHEA Grapalat" w:cs="Sylfaen"/>
          <w:b/>
          <w:bCs/>
          <w:color w:val="FF0000"/>
          <w:sz w:val="20"/>
          <w:lang w:val="es-ES"/>
        </w:rPr>
      </w:pPr>
      <w:proofErr w:type="spellStart"/>
      <w:r w:rsidRPr="008059DB">
        <w:rPr>
          <w:rFonts w:ascii="GHEA Grapalat" w:hAnsi="GHEA Grapalat" w:cs="Sylfaen"/>
          <w:b/>
          <w:bCs/>
          <w:color w:val="FF0000"/>
          <w:sz w:val="20"/>
          <w:lang w:val="es-ES"/>
        </w:rPr>
        <w:t>Ընտրված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որոշվում</w:t>
      </w:r>
      <w:proofErr w:type="spellEnd"/>
      <w:r w:rsidRPr="008059DB">
        <w:rPr>
          <w:rFonts w:ascii="GHEA Grapalat" w:hAnsi="GHEA Grapalat" w:cs="Sylfaen"/>
          <w:b/>
          <w:bCs/>
          <w:color w:val="FF0000"/>
          <w:sz w:val="20"/>
          <w:lang w:val="es-ES"/>
        </w:rPr>
        <w:t xml:space="preserve"> </w:t>
      </w:r>
      <w:proofErr w:type="gramStart"/>
      <w:r w:rsidRPr="008059DB">
        <w:rPr>
          <w:rFonts w:ascii="GHEA Grapalat" w:hAnsi="GHEA Grapalat" w:cs="Sylfaen"/>
          <w:b/>
          <w:bCs/>
          <w:color w:val="FF0000"/>
          <w:sz w:val="20"/>
          <w:lang w:val="es-ES"/>
        </w:rPr>
        <w:t xml:space="preserve">է,  </w:t>
      </w:r>
      <w:proofErr w:type="spellStart"/>
      <w:r w:rsidRPr="008059DB">
        <w:rPr>
          <w:rFonts w:ascii="GHEA Grapalat" w:hAnsi="GHEA Grapalat" w:cs="Sylfaen"/>
          <w:b/>
          <w:bCs/>
          <w:color w:val="FF0000"/>
          <w:sz w:val="20"/>
          <w:lang w:val="es-ES"/>
        </w:rPr>
        <w:t>համաձայն</w:t>
      </w:r>
      <w:proofErr w:type="spellEnd"/>
      <w:proofErr w:type="gram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Գնումների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օրենքի</w:t>
      </w:r>
      <w:proofErr w:type="spellEnd"/>
      <w:r w:rsidRPr="008059DB">
        <w:rPr>
          <w:rFonts w:ascii="GHEA Grapalat" w:hAnsi="GHEA Grapalat" w:cs="Sylfaen"/>
          <w:b/>
          <w:bCs/>
          <w:color w:val="FF0000"/>
          <w:sz w:val="20"/>
          <w:lang w:val="es-ES"/>
        </w:rPr>
        <w:t xml:space="preserve"> 44-րդ </w:t>
      </w:r>
      <w:proofErr w:type="spellStart"/>
      <w:r w:rsidRPr="008059DB">
        <w:rPr>
          <w:rFonts w:ascii="GHEA Grapalat" w:hAnsi="GHEA Grapalat" w:cs="Sylfaen"/>
          <w:b/>
          <w:bCs/>
          <w:color w:val="FF0000"/>
          <w:sz w:val="20"/>
          <w:lang w:val="es-ES"/>
        </w:rPr>
        <w:t>հոդվածի</w:t>
      </w:r>
      <w:proofErr w:type="spellEnd"/>
      <w:r w:rsidRPr="008059DB">
        <w:rPr>
          <w:rFonts w:ascii="GHEA Grapalat" w:hAnsi="GHEA Grapalat" w:cs="Sylfaen"/>
          <w:b/>
          <w:bCs/>
          <w:color w:val="FF0000"/>
          <w:sz w:val="20"/>
          <w:lang w:val="es-ES"/>
        </w:rPr>
        <w:t xml:space="preserve"> 2-րդ </w:t>
      </w:r>
      <w:proofErr w:type="spellStart"/>
      <w:r w:rsidRPr="008059DB">
        <w:rPr>
          <w:rFonts w:ascii="GHEA Grapalat" w:hAnsi="GHEA Grapalat" w:cs="Sylfaen"/>
          <w:b/>
          <w:bCs/>
          <w:color w:val="FF0000"/>
          <w:sz w:val="20"/>
          <w:lang w:val="es-ES"/>
        </w:rPr>
        <w:t>մասի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առաջարկած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գնին</w:t>
      </w:r>
      <w:proofErr w:type="spellEnd"/>
      <w:r w:rsidRPr="008059DB">
        <w:rPr>
          <w:rFonts w:ascii="GHEA Grapalat" w:hAnsi="GHEA Grapalat" w:cs="Sylfaen"/>
          <w:b/>
          <w:bCs/>
          <w:color w:val="FF0000"/>
          <w:sz w:val="20"/>
          <w:lang w:val="es-ES"/>
        </w:rPr>
        <w:t xml:space="preserve"> և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ոչ</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գնային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պայմաններին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կարգով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հանրագումարներից</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ամենաբարձր</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ստացած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մասնակցին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ընտրելու</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սկզբունքով</w:t>
      </w:r>
      <w:proofErr w:type="spellEnd"/>
      <w:r w:rsidRPr="008059DB">
        <w:rPr>
          <w:rFonts w:ascii="GHEA Grapalat" w:hAnsi="GHEA Grapalat" w:cs="Sylfaen"/>
          <w:b/>
          <w:bCs/>
          <w:color w:val="FF0000"/>
          <w:sz w:val="20"/>
          <w:lang w:val="es-ES"/>
        </w:rPr>
        <w:t>:</w:t>
      </w:r>
    </w:p>
    <w:p w14:paraId="4F2181F6"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lastRenderedPageBreak/>
        <w:t>2.4 Մասնակիցը պետք է ունենա կնքվելիք պայմանագրով նախատեսված պարտավորությունների կատարման համար պահանջվող`</w:t>
      </w:r>
    </w:p>
    <w:p w14:paraId="5383AC0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w:t>
      </w:r>
    </w:p>
    <w:p w14:paraId="7D6B9DC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w:t>
      </w:r>
    </w:p>
    <w:p w14:paraId="249194B8" w14:textId="77777777" w:rsidR="008059DB" w:rsidRPr="008059DB" w:rsidRDefault="008059DB" w:rsidP="008059DB">
      <w:pPr>
        <w:ind w:firstLine="567"/>
        <w:jc w:val="both"/>
        <w:rPr>
          <w:rFonts w:ascii="GHEA Grapalat" w:hAnsi="GHEA Grapalat" w:cs="Sylfaen"/>
          <w:sz w:val="20"/>
          <w:lang w:val="hy-AM"/>
        </w:rPr>
      </w:pPr>
    </w:p>
    <w:p w14:paraId="00032932" w14:textId="77777777" w:rsidR="008059DB" w:rsidRP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8059DB" w:rsidRDefault="008059DB" w:rsidP="008059DB">
      <w:pPr>
        <w:ind w:firstLine="567"/>
        <w:jc w:val="both"/>
        <w:rPr>
          <w:rFonts w:ascii="GHEA Grapalat" w:hAnsi="GHEA Grapalat" w:cs="Sylfaen"/>
          <w:b/>
          <w:sz w:val="20"/>
          <w:u w:val="single"/>
          <w:lang w:val="hy-AM"/>
        </w:rPr>
      </w:pPr>
    </w:p>
    <w:p w14:paraId="5D569C36" w14:textId="77777777" w:rsid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8059DB" w:rsidRDefault="009D3299" w:rsidP="008059DB">
      <w:pPr>
        <w:ind w:firstLine="567"/>
        <w:jc w:val="both"/>
        <w:rPr>
          <w:rFonts w:ascii="GHEA Grapalat" w:hAnsi="GHEA Grapalat" w:cs="Sylfaen"/>
          <w:b/>
          <w:sz w:val="20"/>
          <w:lang w:val="hy-AM"/>
        </w:rPr>
      </w:pPr>
    </w:p>
    <w:p w14:paraId="5EB3A090" w14:textId="77777777" w:rsidR="008059DB" w:rsidRPr="008059DB"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8059DB"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8059DB"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ԳՆԱՀԱՏՈՒՄ</w:t>
            </w:r>
          </w:p>
        </w:tc>
      </w:tr>
      <w:tr w:rsidR="008059DB" w:rsidRPr="008059DB"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8059DB"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8059DB"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b/>
                <w:sz w:val="20"/>
              </w:rPr>
              <w:t>ՀԱՄԱՄԱՍՆՈՒԹՅԱՆ</w:t>
            </w:r>
          </w:p>
        </w:tc>
      </w:tr>
      <w:tr w:rsidR="008059DB" w:rsidRPr="008059DB"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ՏԵԽՆԻԿԱԿԱՆ ԱՌԱՋԱՐԿ (ՏԱ</w:t>
            </w:r>
            <w:r w:rsidRPr="008059DB">
              <w:rPr>
                <w:rFonts w:ascii="GHEA Grapalat" w:hAnsi="GHEA Grapalat" w:cs="Sylfaen"/>
                <w:b/>
                <w:sz w:val="20"/>
                <w:lang w:val="hy-AM"/>
              </w:rPr>
              <w:t xml:space="preserve"> </w:t>
            </w:r>
            <w:r w:rsidRPr="008059DB">
              <w:rPr>
                <w:rFonts w:ascii="GHEA Grapalat" w:hAnsi="GHEA Grapalat" w:cs="Sylfaen"/>
                <w:b/>
                <w:sz w:val="20"/>
              </w:rPr>
              <w:t>= ՏԱ 1</w:t>
            </w:r>
            <w:r w:rsidRPr="008059DB">
              <w:rPr>
                <w:rFonts w:ascii="GHEA Grapalat" w:hAnsi="GHEA Grapalat" w:cs="Sylfaen"/>
                <w:b/>
                <w:sz w:val="20"/>
                <w:lang w:val="hy-AM"/>
              </w:rPr>
              <w:t xml:space="preserve"> </w:t>
            </w:r>
            <w:r w:rsidRPr="008059DB">
              <w:rPr>
                <w:rFonts w:ascii="GHEA Grapalat" w:hAnsi="GHEA Grapalat" w:cs="Sylfaen"/>
                <w:b/>
                <w:sz w:val="20"/>
              </w:rPr>
              <w:t>+ ՏԱ 2)</w:t>
            </w:r>
          </w:p>
          <w:p w14:paraId="5FE15CD0"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w:t>
            </w: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 և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8059DB" w:rsidRDefault="008059DB" w:rsidP="008059DB">
            <w:pPr>
              <w:ind w:firstLine="567"/>
              <w:jc w:val="both"/>
              <w:rPr>
                <w:rFonts w:ascii="GHEA Grapalat" w:hAnsi="GHEA Grapalat" w:cs="Sylfaen"/>
                <w:b/>
                <w:bCs/>
                <w:sz w:val="20"/>
              </w:rPr>
            </w:pPr>
            <w:r w:rsidRPr="008059DB">
              <w:rPr>
                <w:rFonts w:ascii="GHEA Grapalat" w:hAnsi="GHEA Grapalat" w:cs="Sylfaen"/>
                <w:b/>
                <w:bCs/>
                <w:sz w:val="20"/>
              </w:rPr>
              <w:t>70 %</w:t>
            </w:r>
          </w:p>
        </w:tc>
      </w:tr>
      <w:tr w:rsidR="008059DB" w:rsidRPr="008059DB"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8059DB" w:rsidRDefault="008059DB" w:rsidP="008059DB">
            <w:pPr>
              <w:ind w:firstLine="567"/>
              <w:jc w:val="both"/>
              <w:rPr>
                <w:rFonts w:ascii="GHEA Grapalat" w:hAnsi="GHEA Grapalat" w:cs="Sylfaen"/>
                <w:b/>
                <w:bCs/>
                <w:sz w:val="20"/>
              </w:rPr>
            </w:pPr>
            <w:r w:rsidRPr="008059DB">
              <w:rPr>
                <w:rFonts w:ascii="GHEA Grapalat" w:hAnsi="GHEA Grapalat" w:cs="Sylfaen"/>
                <w:b/>
                <w:bCs/>
                <w:sz w:val="20"/>
              </w:rPr>
              <w:t>30 %</w:t>
            </w:r>
          </w:p>
        </w:tc>
      </w:tr>
    </w:tbl>
    <w:p w14:paraId="1F6F01D3" w14:textId="77777777" w:rsidR="008059DB" w:rsidRPr="008059DB" w:rsidRDefault="008059DB" w:rsidP="008059DB">
      <w:pPr>
        <w:ind w:firstLine="567"/>
        <w:jc w:val="both"/>
        <w:rPr>
          <w:rFonts w:ascii="GHEA Grapalat" w:hAnsi="GHEA Grapalat" w:cs="Sylfaen"/>
          <w:sz w:val="20"/>
          <w:lang w:val="hy-AM"/>
        </w:rPr>
      </w:pPr>
    </w:p>
    <w:p w14:paraId="00A5C89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2.4.1 Մասնակցին ներկայացվող`</w:t>
      </w:r>
    </w:p>
    <w:p w14:paraId="730DAAB0"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8059DB"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8059DB"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Փորձառությ</w:t>
            </w:r>
            <w:r w:rsidRPr="008059DB">
              <w:rPr>
                <w:rFonts w:ascii="GHEA Grapalat" w:hAnsi="GHEA Grapalat" w:cs="Sylfaen"/>
                <w:sz w:val="20"/>
              </w:rPr>
              <w:t>ա</w:t>
            </w:r>
            <w:r w:rsidRPr="008059DB">
              <w:rPr>
                <w:rFonts w:ascii="GHEA Grapalat" w:hAnsi="GHEA Grapalat" w:cs="Sylfaen"/>
                <w:sz w:val="20"/>
                <w:lang w:val="hy-AM"/>
              </w:rPr>
              <w:t xml:space="preserve">նը ներկայացվող </w:t>
            </w:r>
            <w:proofErr w:type="spellStart"/>
            <w:r w:rsidRPr="008059DB">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Նմանատիպությունը</w:t>
            </w:r>
          </w:p>
        </w:tc>
      </w:tr>
      <w:tr w:rsidR="008059DB" w:rsidRPr="00F8501A"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 xml:space="preserve">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 </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8059DB" w:rsidRDefault="00FC73A5" w:rsidP="008059DB">
            <w:pPr>
              <w:ind w:firstLine="567"/>
              <w:jc w:val="both"/>
              <w:rPr>
                <w:rFonts w:ascii="GHEA Grapalat" w:hAnsi="GHEA Grapalat" w:cs="Sylfaen"/>
                <w:sz w:val="20"/>
                <w:lang w:val="hy-AM"/>
              </w:rPr>
            </w:pPr>
            <w:r w:rsidRPr="00A71C95">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8059DB">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2956E61D" w14:textId="77777777" w:rsidR="00E50AB0" w:rsidRPr="008059DB" w:rsidRDefault="00E50AB0" w:rsidP="00E50AB0">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518D0072" w14:textId="77777777" w:rsidR="00E50AB0" w:rsidRDefault="00E50AB0" w:rsidP="008059DB">
      <w:pPr>
        <w:ind w:firstLine="567"/>
        <w:jc w:val="both"/>
        <w:rPr>
          <w:rFonts w:ascii="GHEA Grapalat" w:hAnsi="GHEA Grapalat" w:cs="Sylfaen"/>
          <w:sz w:val="20"/>
          <w:lang w:val="hy-AM"/>
        </w:rPr>
      </w:pPr>
    </w:p>
    <w:p w14:paraId="6861C9DB" w14:textId="30128535"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34DBC31A" w14:textId="77777777" w:rsidR="00D12E88" w:rsidRPr="00D12E88" w:rsidRDefault="00D12E88" w:rsidP="00D12E88">
      <w:pPr>
        <w:ind w:firstLine="567"/>
        <w:jc w:val="both"/>
        <w:rPr>
          <w:rFonts w:ascii="GHEA Grapalat" w:hAnsi="GHEA Grapalat" w:cs="Sylfaen"/>
          <w:b/>
          <w:sz w:val="20"/>
          <w:lang w:val="hy-AM"/>
        </w:rPr>
      </w:pPr>
      <w:r w:rsidRPr="00D12E88">
        <w:rPr>
          <w:rFonts w:ascii="GHEA Grapalat" w:hAnsi="GHEA Grapalat" w:cs="Sylfaen"/>
          <w:b/>
          <w:sz w:val="20"/>
          <w:lang w:val="hy-AM"/>
        </w:rPr>
        <w:t>ա) աշխատակազմում պետք է ներգրավված լինի առնվազն թվով 2 ջրամատակարարման և ջրահեռացման ճարտարագետ տեխնիկական հսկիչ</w:t>
      </w:r>
      <w:r w:rsidRPr="00D12E88">
        <w:rPr>
          <w:rFonts w:ascii="GHEA Grapalat" w:hAnsi="GHEA Grapalat" w:cs="Sylfaen"/>
          <w:b/>
          <w:sz w:val="20"/>
          <w:vertAlign w:val="superscript"/>
          <w:lang w:val="hy-AM"/>
        </w:rPr>
        <w:footnoteReference w:id="1"/>
      </w:r>
      <w:r w:rsidRPr="00D12E88">
        <w:rPr>
          <w:rFonts w:ascii="GHEA Grapalat" w:hAnsi="GHEA Grapalat" w:cs="Sylfaen"/>
          <w:b/>
          <w:sz w:val="20"/>
          <w:lang w:val="hy-AM"/>
        </w:rPr>
        <w:t>։</w:t>
      </w:r>
    </w:p>
    <w:p w14:paraId="5661321F" w14:textId="77777777" w:rsidR="00EC5C7F" w:rsidRDefault="00EC5C7F" w:rsidP="008059DB">
      <w:pPr>
        <w:ind w:firstLine="567"/>
        <w:jc w:val="both"/>
        <w:rPr>
          <w:rFonts w:ascii="GHEA Grapalat" w:hAnsi="GHEA Grapalat" w:cs="Sylfaen"/>
          <w:b/>
          <w:sz w:val="20"/>
          <w:lang w:val="hy-AM"/>
        </w:rPr>
      </w:pPr>
    </w:p>
    <w:p w14:paraId="602CC01F" w14:textId="7D5C3B70" w:rsidR="008059DB" w:rsidRPr="008059DB" w:rsidRDefault="00EC5C7F" w:rsidP="008059DB">
      <w:pPr>
        <w:ind w:firstLine="567"/>
        <w:jc w:val="both"/>
        <w:rPr>
          <w:rFonts w:ascii="GHEA Grapalat" w:hAnsi="GHEA Grapalat" w:cs="Sylfaen"/>
          <w:sz w:val="20"/>
          <w:lang w:val="hy-AM"/>
        </w:rPr>
      </w:pPr>
      <w:r w:rsidRPr="00EC5C7F">
        <w:rPr>
          <w:rFonts w:ascii="GHEA Grapalat" w:hAnsi="GHEA Grapalat" w:cs="Sylfaen"/>
          <w:b/>
          <w:sz w:val="20"/>
          <w:lang w:val="hy-AM"/>
        </w:rPr>
        <w:lastRenderedPageBreak/>
        <w:t xml:space="preserve"> </w:t>
      </w:r>
      <w:r w:rsidR="008059DB" w:rsidRPr="008059DB">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8059DB"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8059DB"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Հիմնական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աշխատակազմում</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ներառված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մասնագետների</w:t>
            </w:r>
            <w:proofErr w:type="spellEnd"/>
          </w:p>
        </w:tc>
      </w:tr>
      <w:tr w:rsidR="008059DB" w:rsidRPr="008059DB"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անունը</w:t>
            </w:r>
            <w:proofErr w:type="spellEnd"/>
            <w:r w:rsidRPr="008059DB">
              <w:rPr>
                <w:rFonts w:ascii="GHEA Grapalat" w:hAnsi="GHEA Grapalat" w:cs="Sylfaen"/>
                <w:sz w:val="20"/>
              </w:rPr>
              <w:t xml:space="preserve">, </w:t>
            </w:r>
            <w:proofErr w:type="spellStart"/>
            <w:r w:rsidRPr="008059DB">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Որակավորումը</w:t>
            </w:r>
            <w:proofErr w:type="spellEnd"/>
            <w:r w:rsidRPr="008059DB">
              <w:rPr>
                <w:rFonts w:ascii="GHEA Grapalat" w:hAnsi="GHEA Grapalat" w:cs="Sylfaen"/>
                <w:sz w:val="20"/>
              </w:rPr>
              <w:t xml:space="preserve"> </w:t>
            </w:r>
            <w:r w:rsidRPr="008059DB">
              <w:rPr>
                <w:rFonts w:ascii="GHEA Grapalat" w:hAnsi="GHEA Grapalat" w:cs="Sylfaen"/>
                <w:i/>
                <w:iCs/>
                <w:sz w:val="20"/>
              </w:rPr>
              <w:t>/</w:t>
            </w:r>
            <w:r w:rsidRPr="008059DB">
              <w:rPr>
                <w:rFonts w:ascii="GHEA Grapalat" w:hAnsi="GHEA Grapalat" w:cs="Sylfaen"/>
                <w:i/>
                <w:iCs/>
                <w:sz w:val="20"/>
                <w:lang w:val="hy-AM"/>
              </w:rPr>
              <w:t>համաձայն ՀՀ քաղաքաշինության 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Աշխատանքային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փորձը</w:t>
            </w:r>
            <w:proofErr w:type="spellEnd"/>
          </w:p>
        </w:tc>
      </w:tr>
      <w:tr w:rsidR="008059DB" w:rsidRPr="008059DB"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8059DB"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8059DB"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lang w:val="hy-AM"/>
              </w:rPr>
              <w:t>ժ</w:t>
            </w:r>
            <w:proofErr w:type="spellStart"/>
            <w:r w:rsidRPr="008059DB">
              <w:rPr>
                <w:rFonts w:ascii="GHEA Grapalat" w:hAnsi="GHEA Grapalat" w:cs="Sylfaen"/>
                <w:sz w:val="20"/>
              </w:rPr>
              <w:t>ամանակա</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ոլորտը</w:t>
            </w:r>
            <w:proofErr w:type="spellEnd"/>
            <w:r w:rsidRPr="008059DB">
              <w:rPr>
                <w:rFonts w:ascii="GHEA Grapalat" w:hAnsi="GHEA Grapalat" w:cs="Sylfaen"/>
                <w:sz w:val="20"/>
                <w:lang w:val="hy-AM"/>
              </w:rPr>
              <w:t xml:space="preserve"> </w:t>
            </w:r>
            <w:r w:rsidRPr="008059DB">
              <w:rPr>
                <w:rFonts w:ascii="GHEA Grapalat" w:hAnsi="GHEA Grapalat" w:cs="Sylfaen"/>
                <w:sz w:val="20"/>
              </w:rPr>
              <w:t>և</w:t>
            </w:r>
            <w:r w:rsidRPr="008059DB">
              <w:rPr>
                <w:rFonts w:ascii="GHEA Grapalat" w:hAnsi="GHEA Grapalat" w:cs="Sylfaen"/>
                <w:sz w:val="20"/>
                <w:lang w:val="hy-AM"/>
              </w:rPr>
              <w:t xml:space="preserve"> </w:t>
            </w:r>
            <w:proofErr w:type="spellStart"/>
            <w:r w:rsidRPr="008059DB">
              <w:rPr>
                <w:rFonts w:ascii="GHEA Grapalat" w:hAnsi="GHEA Grapalat" w:cs="Sylfaen"/>
                <w:sz w:val="20"/>
              </w:rPr>
              <w:t>կատարած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աշխատանքը</w:t>
            </w:r>
            <w:proofErr w:type="spellEnd"/>
          </w:p>
        </w:tc>
      </w:tr>
      <w:tr w:rsidR="008059DB" w:rsidRPr="008059DB"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hideMark/>
          </w:tcPr>
          <w:p w14:paraId="4B87B5C1"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hideMark/>
          </w:tcPr>
          <w:p w14:paraId="30548C20"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hideMark/>
          </w:tcPr>
          <w:p w14:paraId="3690676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hideMark/>
          </w:tcPr>
          <w:p w14:paraId="5CDB30E8"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4</w:t>
            </w:r>
          </w:p>
        </w:tc>
      </w:tr>
      <w:tr w:rsidR="008059DB" w:rsidRPr="008059DB"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8059DB" w:rsidRDefault="008059DB" w:rsidP="00895D70">
            <w:pPr>
              <w:ind w:firstLine="567"/>
              <w:jc w:val="center"/>
              <w:rPr>
                <w:rFonts w:ascii="GHEA Grapalat" w:hAnsi="GHEA Grapalat" w:cs="Sylfaen"/>
                <w:sz w:val="20"/>
                <w:lang w:val="hy-AM"/>
              </w:rPr>
            </w:pPr>
            <w:r w:rsidRPr="008059DB">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0E7FE394" w:rsidR="008059DB" w:rsidRPr="008059DB" w:rsidRDefault="00A3770F" w:rsidP="008059DB">
            <w:pPr>
              <w:ind w:firstLine="567"/>
              <w:jc w:val="both"/>
              <w:rPr>
                <w:rFonts w:ascii="GHEA Grapalat" w:hAnsi="GHEA Grapalat" w:cs="Sylfaen"/>
                <w:sz w:val="20"/>
                <w:lang w:val="hy-AM"/>
              </w:rPr>
            </w:pPr>
            <w:r>
              <w:rPr>
                <w:rFonts w:ascii="GHEA Grapalat" w:hAnsi="GHEA Grapalat" w:cs="Sylfaen"/>
                <w:sz w:val="20"/>
                <w:lang w:val="hy-AM"/>
              </w:rPr>
              <w:t xml:space="preserve">      </w:t>
            </w:r>
            <w:r w:rsidR="008059DB" w:rsidRPr="008059DB">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8059DB"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8059DB"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8059DB" w:rsidRDefault="008059DB" w:rsidP="008059DB">
            <w:pPr>
              <w:ind w:firstLine="567"/>
              <w:jc w:val="both"/>
              <w:rPr>
                <w:rFonts w:ascii="GHEA Grapalat" w:hAnsi="GHEA Grapalat" w:cs="Sylfaen"/>
                <w:sz w:val="20"/>
                <w:lang w:val="hy-AM"/>
              </w:rPr>
            </w:pPr>
          </w:p>
        </w:tc>
      </w:tr>
    </w:tbl>
    <w:p w14:paraId="5A2BFA30" w14:textId="77777777" w:rsidR="008059DB" w:rsidRPr="008059DB" w:rsidRDefault="008059DB" w:rsidP="008059DB">
      <w:pPr>
        <w:ind w:firstLine="567"/>
        <w:jc w:val="both"/>
        <w:rPr>
          <w:rFonts w:ascii="GHEA Grapalat" w:hAnsi="GHEA Grapalat" w:cs="Sylfaen"/>
          <w:sz w:val="20"/>
          <w:lang w:val="hy-AM"/>
        </w:rPr>
      </w:pPr>
    </w:p>
    <w:p w14:paraId="6429F3C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8059DB">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8059DB">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8059DB" w:rsidRDefault="008059DB" w:rsidP="008059DB">
      <w:pPr>
        <w:ind w:firstLine="567"/>
        <w:jc w:val="both"/>
        <w:rPr>
          <w:rFonts w:ascii="GHEA Grapalat" w:hAnsi="GHEA Grapalat" w:cs="Sylfaen"/>
          <w:sz w:val="20"/>
          <w:lang w:val="hy-AM"/>
        </w:rPr>
      </w:pPr>
    </w:p>
    <w:p w14:paraId="12D102D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8059DB"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Որակավորման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պահանջները</w:t>
            </w:r>
            <w:proofErr w:type="spellEnd"/>
          </w:p>
        </w:tc>
      </w:tr>
      <w:tr w:rsidR="008059DB" w:rsidRPr="008059DB"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8059DB" w:rsidRDefault="008059DB" w:rsidP="009D3299">
            <w:pPr>
              <w:ind w:firstLine="162"/>
              <w:rPr>
                <w:rFonts w:ascii="GHEA Grapalat" w:hAnsi="GHEA Grapalat" w:cs="Sylfaen"/>
                <w:b/>
                <w:sz w:val="20"/>
              </w:rPr>
            </w:pP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w:t>
            </w:r>
          </w:p>
          <w:p w14:paraId="27AE6D91"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 xml:space="preserve">2.4.1 </w:t>
            </w:r>
            <w:proofErr w:type="spellStart"/>
            <w:r w:rsidRPr="008059DB">
              <w:rPr>
                <w:rFonts w:ascii="GHEA Grapalat" w:hAnsi="GHEA Grapalat" w:cs="Sylfaen"/>
                <w:b/>
                <w:sz w:val="20"/>
              </w:rPr>
              <w:t>կետում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պայմաններին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համապատասխանող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փաստաթղթերի</w:t>
            </w:r>
            <w:proofErr w:type="spellEnd"/>
            <w:r w:rsidRPr="008059DB">
              <w:rPr>
                <w:rFonts w:ascii="GHEA Grapalat" w:hAnsi="GHEA Grapalat" w:cs="Sylfaen"/>
                <w:b/>
                <w:sz w:val="20"/>
              </w:rPr>
              <w:t xml:space="preserve"> </w:t>
            </w:r>
            <w:proofErr w:type="spellStart"/>
            <w:r w:rsidRPr="008059DB">
              <w:rPr>
                <w:rFonts w:ascii="GHEA Grapalat" w:hAnsi="GHEA Grapalat" w:cs="Sylfaen"/>
                <w:b/>
                <w:i/>
                <w:iCs/>
                <w:color w:val="FF0000"/>
                <w:sz w:val="20"/>
              </w:rPr>
              <w:t>մեկ</w:t>
            </w:r>
            <w:proofErr w:type="spellEnd"/>
            <w:r w:rsidRPr="008059DB">
              <w:rPr>
                <w:rFonts w:ascii="GHEA Grapalat" w:hAnsi="GHEA Grapalat" w:cs="Sylfaen"/>
                <w:b/>
                <w:i/>
                <w:iCs/>
                <w:color w:val="FF0000"/>
                <w:sz w:val="20"/>
              </w:rPr>
              <w:t xml:space="preserve"> </w:t>
            </w:r>
            <w:proofErr w:type="spellStart"/>
            <w:r w:rsidRPr="008059DB">
              <w:rPr>
                <w:rFonts w:ascii="GHEA Grapalat" w:hAnsi="GHEA Grapalat" w:cs="Sylfaen"/>
                <w:b/>
                <w:i/>
                <w:iCs/>
                <w:color w:val="FF0000"/>
                <w:sz w:val="20"/>
              </w:rPr>
              <w:t>փաթեթ</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հավելյալ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նմանատիպ</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փաթեթը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ստանում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10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40 </w:t>
            </w:r>
            <w:proofErr w:type="spellStart"/>
            <w:r w:rsidRPr="008059DB">
              <w:rPr>
                <w:rFonts w:ascii="GHEA Grapalat" w:hAnsi="GHEA Grapalat" w:cs="Sylfaen"/>
                <w:b/>
                <w:sz w:val="20"/>
              </w:rPr>
              <w:t>միավորից</w:t>
            </w:r>
            <w:proofErr w:type="spellEnd"/>
          </w:p>
          <w:p w14:paraId="69AE12C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color w:val="FF0000"/>
                <w:sz w:val="20"/>
              </w:rPr>
              <w:t>/</w:t>
            </w:r>
            <w:proofErr w:type="spellStart"/>
            <w:r w:rsidRPr="008059DB">
              <w:rPr>
                <w:rFonts w:ascii="GHEA Grapalat" w:hAnsi="GHEA Grapalat" w:cs="Sylfaen"/>
                <w:b/>
                <w:color w:val="FF0000"/>
                <w:sz w:val="20"/>
              </w:rPr>
              <w:t>Կդիտարկվեն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միայն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ամբողջական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կատարված</w:t>
            </w:r>
            <w:proofErr w:type="spellEnd"/>
            <w:r w:rsidRPr="008059DB">
              <w:rPr>
                <w:rFonts w:ascii="GHEA Grapalat" w:hAnsi="GHEA Grapalat" w:cs="Sylfaen"/>
                <w:b/>
                <w:color w:val="FF0000"/>
                <w:sz w:val="20"/>
              </w:rPr>
              <w:t xml:space="preserve"> (</w:t>
            </w:r>
            <w:r w:rsidRPr="008059DB">
              <w:rPr>
                <w:rFonts w:ascii="GHEA Grapalat" w:hAnsi="GHEA Grapalat" w:cs="Sylfaen"/>
                <w:b/>
                <w:color w:val="FF0000"/>
                <w:sz w:val="20"/>
                <w:lang w:val="hy-AM"/>
              </w:rPr>
              <w:t>ավարտված</w:t>
            </w:r>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պայմանագրերը</w:t>
            </w:r>
            <w:proofErr w:type="spellEnd"/>
            <w:r w:rsidRPr="008059DB">
              <w:rPr>
                <w:rFonts w:ascii="GHEA Grapalat" w:hAnsi="GHEA Grapalat" w:cs="Sylfaen"/>
                <w:b/>
                <w:color w:val="FF0000"/>
                <w:sz w:val="20"/>
              </w:rPr>
              <w:t>/</w:t>
            </w:r>
          </w:p>
        </w:tc>
      </w:tr>
      <w:tr w:rsidR="008059DB" w:rsidRPr="008059DB"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8059DB" w:rsidRDefault="008059DB" w:rsidP="009D3299">
            <w:pPr>
              <w:ind w:hanging="18"/>
              <w:jc w:val="center"/>
              <w:rPr>
                <w:rFonts w:ascii="GHEA Grapalat" w:hAnsi="GHEA Grapalat" w:cs="Sylfaen"/>
                <w:b/>
                <w:sz w:val="20"/>
              </w:rPr>
            </w:pP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արդյունքում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հիմնական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աշխատակազմում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ներառված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հրավերով</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բավարարելու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lastRenderedPageBreak/>
              <w:t>հավելյալ</w:t>
            </w:r>
            <w:proofErr w:type="spellEnd"/>
            <w:r w:rsidRPr="008059DB">
              <w:rPr>
                <w:rFonts w:ascii="GHEA Grapalat" w:hAnsi="GHEA Grapalat" w:cs="Sylfaen"/>
                <w:b/>
                <w:sz w:val="20"/>
              </w:rPr>
              <w:t xml:space="preserve"> 5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30 </w:t>
            </w:r>
            <w:proofErr w:type="spellStart"/>
            <w:r w:rsidRPr="008059DB">
              <w:rPr>
                <w:rFonts w:ascii="GHEA Grapalat" w:hAnsi="GHEA Grapalat" w:cs="Sylfaen"/>
                <w:b/>
                <w:sz w:val="20"/>
              </w:rPr>
              <w:t>միավորից</w:t>
            </w:r>
            <w:proofErr w:type="spellEnd"/>
            <w:r w:rsidRPr="008059DB">
              <w:rPr>
                <w:rFonts w:ascii="GHEA Grapalat" w:hAnsi="GHEA Grapalat" w:cs="Sylfaen"/>
                <w:b/>
                <w:sz w:val="20"/>
              </w:rPr>
              <w:t>:</w:t>
            </w:r>
          </w:p>
        </w:tc>
      </w:tr>
    </w:tbl>
    <w:p w14:paraId="7E697FA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lastRenderedPageBreak/>
        <w:t>Մասնակիցների հայտերը գնահատվում են հետևյալ կարգով`</w:t>
      </w:r>
    </w:p>
    <w:p w14:paraId="30544E9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 ՆԳ X 100/ԳԳ,</w:t>
      </w:r>
    </w:p>
    <w:p w14:paraId="4212E287"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698920F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գնային առաջարկին տրվող միավորն է,</w:t>
      </w:r>
    </w:p>
    <w:p w14:paraId="4CC1BDD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ՆԳ-ն նվազագույն գինն է,</w:t>
      </w:r>
    </w:p>
    <w:p w14:paraId="3F9C46A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ԳԳ-ն գնահատվող մասնակցի առաջարկած գինն է,</w:t>
      </w:r>
    </w:p>
    <w:p w14:paraId="694F704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 = (ԳՄ X 0.3) + (ՏԱ X 0.7),</w:t>
      </w:r>
    </w:p>
    <w:p w14:paraId="7519B7A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76A69F95"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ՄԳ-ն մասնակցին տրվող գնահատականն է,</w:t>
      </w:r>
    </w:p>
    <w:p w14:paraId="7145205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մասնակցի գնային առաջարկին տրված միավորն է,</w:t>
      </w:r>
    </w:p>
    <w:p w14:paraId="03F5DA1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ՏԱ-ն մասնակցի տեխնիկական առաջարկին տրված միավորն է. ՏԱ=ՏԱ1+ՏԱ2</w:t>
      </w:r>
    </w:p>
    <w:p w14:paraId="66222EE9" w14:textId="77777777" w:rsidR="00CD0CC7" w:rsidRDefault="00CD0CC7" w:rsidP="008059DB">
      <w:pPr>
        <w:ind w:firstLine="567"/>
        <w:jc w:val="both"/>
        <w:rPr>
          <w:rFonts w:ascii="GHEA Grapalat" w:hAnsi="GHEA Grapalat" w:cs="Sylfaen"/>
          <w:sz w:val="20"/>
          <w:lang w:val="hy-AM"/>
        </w:rPr>
      </w:pPr>
    </w:p>
    <w:p w14:paraId="521B702F" w14:textId="77777777" w:rsidR="00CD0CC7" w:rsidRDefault="00CD0CC7" w:rsidP="008059DB">
      <w:pPr>
        <w:ind w:firstLine="567"/>
        <w:jc w:val="both"/>
        <w:rPr>
          <w:rFonts w:ascii="GHEA Grapalat" w:hAnsi="GHEA Grapalat" w:cs="Sylfaen"/>
          <w:sz w:val="20"/>
          <w:lang w:val="hy-AM"/>
        </w:rPr>
      </w:pPr>
    </w:p>
    <w:p w14:paraId="09BD2271" w14:textId="486E7F6E"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8059DB" w:rsidRDefault="008059DB" w:rsidP="008059DB">
      <w:pPr>
        <w:ind w:firstLine="567"/>
        <w:jc w:val="both"/>
        <w:rPr>
          <w:rFonts w:ascii="GHEA Grapalat" w:hAnsi="GHEA Grapalat" w:cs="Sylfaen"/>
          <w:b/>
          <w:bCs/>
          <w:color w:val="FF0000"/>
          <w:szCs w:val="32"/>
          <w:lang w:val="hy-AM"/>
        </w:rPr>
      </w:pPr>
      <w:r w:rsidRPr="008059DB">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8059DB" w:rsidRDefault="008059DB" w:rsidP="008059DB">
      <w:pPr>
        <w:ind w:firstLine="567"/>
        <w:jc w:val="both"/>
        <w:rPr>
          <w:rFonts w:ascii="GHEA Grapalat" w:hAnsi="GHEA Grapalat" w:cs="Sylfaen"/>
          <w:sz w:val="20"/>
          <w:lang w:val="af-ZA"/>
        </w:rPr>
      </w:pPr>
      <w:r w:rsidRPr="008059DB">
        <w:rPr>
          <w:rFonts w:ascii="GHEA Grapalat" w:hAnsi="GHEA Grapalat" w:cs="Sylfaen"/>
          <w:sz w:val="20"/>
          <w:lang w:val="hy-AM"/>
        </w:rPr>
        <w:t>2.5 Սույն ընթացակարգի շրջանակում կնքվելիք պայմանագիրը կարող</w:t>
      </w:r>
      <w:r w:rsidRPr="008059DB">
        <w:rPr>
          <w:rFonts w:ascii="GHEA Grapalat" w:hAnsi="GHEA Grapalat" w:cs="Sylfaen"/>
          <w:sz w:val="20"/>
          <w:lang w:val="af-ZA"/>
        </w:rPr>
        <w:t xml:space="preserve"> է </w:t>
      </w:r>
      <w:r w:rsidRPr="008059DB">
        <w:rPr>
          <w:rFonts w:ascii="GHEA Grapalat" w:hAnsi="GHEA Grapalat" w:cs="Sylfaen"/>
          <w:sz w:val="20"/>
          <w:lang w:val="hy-AM"/>
        </w:rPr>
        <w:t>իրականացվել</w:t>
      </w:r>
      <w:r w:rsidRPr="008059DB">
        <w:rPr>
          <w:rFonts w:ascii="GHEA Grapalat" w:hAnsi="GHEA Grapalat" w:cs="Sylfaen"/>
          <w:sz w:val="20"/>
          <w:lang w:val="af-ZA"/>
        </w:rPr>
        <w:t xml:space="preserve"> ենթակապալի </w:t>
      </w:r>
      <w:r w:rsidRPr="008059DB">
        <w:rPr>
          <w:rFonts w:ascii="GHEA Grapalat" w:hAnsi="GHEA Grapalat" w:cs="Sylfaen"/>
          <w:sz w:val="20"/>
          <w:lang w:val="hy-AM"/>
        </w:rPr>
        <w:t>պայմանագիր կնքելու միջոցով։</w:t>
      </w:r>
      <w:r w:rsidRPr="008059DB">
        <w:rPr>
          <w:rFonts w:ascii="GHEA Grapalat" w:hAnsi="GHEA Grapalat" w:cs="Sylfaen"/>
          <w:sz w:val="20"/>
          <w:lang w:val="af-ZA"/>
        </w:rPr>
        <w:t xml:space="preserve"> Ենթակապալի </w:t>
      </w:r>
      <w:proofErr w:type="spellStart"/>
      <w:r w:rsidRPr="008059DB">
        <w:rPr>
          <w:rFonts w:ascii="GHEA Grapalat" w:hAnsi="GHEA Grapalat" w:cs="Sylfaen"/>
          <w:sz w:val="20"/>
        </w:rPr>
        <w:t>պայմանագրի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կողմ</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հանդիսանալ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միևնույն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չափաբաժնին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մասնակցելու</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նպատակով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հայտ</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ներկայացրած</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մասնակիցը</w:t>
      </w:r>
      <w:proofErr w:type="spellEnd"/>
      <w:r w:rsidRPr="008059DB">
        <w:rPr>
          <w:rFonts w:ascii="GHEA Grapalat" w:hAnsi="GHEA Grapalat" w:cs="Sylfaen"/>
          <w:sz w:val="20"/>
          <w:lang w:val="af-ZA"/>
        </w:rPr>
        <w:t>:</w:t>
      </w:r>
    </w:p>
    <w:p w14:paraId="62177F0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af-ZA"/>
        </w:rPr>
        <w:t xml:space="preserve"> 2.6 </w:t>
      </w:r>
      <w:proofErr w:type="spellStart"/>
      <w:r w:rsidRPr="008059DB">
        <w:rPr>
          <w:rFonts w:ascii="GHEA Grapalat" w:hAnsi="GHEA Grapalat" w:cs="Sylfaen"/>
          <w:sz w:val="20"/>
        </w:rPr>
        <w:t>Մասնակիցները</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են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համատեղ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կարգով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կոնսորցիումով</w:t>
      </w:r>
      <w:proofErr w:type="spellEnd"/>
      <w:r w:rsidRPr="008059DB">
        <w:rPr>
          <w:rFonts w:ascii="GHEA Grapalat" w:hAnsi="GHEA Grapalat" w:cs="Sylfaen"/>
          <w:sz w:val="20"/>
          <w:lang w:val="af-ZA"/>
        </w:rPr>
        <w:t>)</w:t>
      </w:r>
      <w:r w:rsidRPr="008059DB">
        <w:rPr>
          <w:rFonts w:ascii="GHEA Grapalat" w:hAnsi="GHEA Grapalat" w:cs="Sylfaen"/>
          <w:sz w:val="20"/>
        </w:rPr>
        <w:t>։</w:t>
      </w:r>
      <w:r w:rsidRPr="008059DB">
        <w:rPr>
          <w:rFonts w:ascii="GHEA Grapalat" w:hAnsi="GHEA Grapalat" w:cs="Sylfaen"/>
          <w:sz w:val="20"/>
          <w:lang w:val="hy-AM"/>
        </w:rPr>
        <w:t xml:space="preserve"> Նման դեպքում`</w:t>
      </w:r>
    </w:p>
    <w:p w14:paraId="3A718C5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8059DB" w:rsidRDefault="00096865" w:rsidP="00EF3662">
      <w:pPr>
        <w:ind w:firstLine="567"/>
        <w:jc w:val="both"/>
        <w:rPr>
          <w:rFonts w:ascii="GHEA Grapalat" w:hAnsi="GHEA Grapalat"/>
          <w:b/>
          <w:sz w:val="20"/>
          <w:lang w:val="hy-AM"/>
        </w:rPr>
      </w:pPr>
    </w:p>
    <w:p w14:paraId="66B447A8" w14:textId="77777777" w:rsidR="00581DC3" w:rsidRPr="00F566BF" w:rsidRDefault="00581DC3" w:rsidP="00EF3662">
      <w:pPr>
        <w:ind w:firstLine="567"/>
        <w:jc w:val="both"/>
        <w:rPr>
          <w:rFonts w:ascii="GHEA Grapalat" w:hAnsi="GHEA Grapalat"/>
          <w:b/>
          <w:sz w:val="20"/>
          <w:lang w:val="af-ZA"/>
        </w:rPr>
      </w:pPr>
    </w:p>
    <w:p w14:paraId="2D2DF77C" w14:textId="77777777" w:rsidR="00CC16D6" w:rsidRDefault="00CC16D6" w:rsidP="00EF3662">
      <w:pPr>
        <w:jc w:val="center"/>
        <w:rPr>
          <w:rFonts w:ascii="GHEA Grapalat" w:hAnsi="GHEA Grapalat"/>
          <w:b/>
          <w:sz w:val="20"/>
          <w:lang w:val="af-ZA"/>
        </w:rPr>
      </w:pPr>
    </w:p>
    <w:p w14:paraId="2DE72D68" w14:textId="77777777" w:rsidR="00CD0CC7" w:rsidRDefault="007212CC" w:rsidP="00EF3662">
      <w:pPr>
        <w:jc w:val="center"/>
        <w:rPr>
          <w:rFonts w:ascii="GHEA Grapalat" w:hAnsi="GHEA Grapalat"/>
          <w:b/>
          <w:sz w:val="20"/>
          <w:lang w:val="af-ZA"/>
        </w:rPr>
      </w:pPr>
      <w:r>
        <w:rPr>
          <w:rFonts w:ascii="GHEA Grapalat" w:hAnsi="GHEA Grapalat"/>
          <w:b/>
          <w:sz w:val="20"/>
          <w:lang w:val="af-ZA"/>
        </w:rPr>
        <w:br w:type="page"/>
      </w:r>
    </w:p>
    <w:p w14:paraId="577C28C3" w14:textId="0877990F" w:rsidR="00096865" w:rsidRPr="00271FEB" w:rsidRDefault="002B32D6" w:rsidP="00EF3662">
      <w:pPr>
        <w:jc w:val="center"/>
        <w:rPr>
          <w:rFonts w:ascii="GHEA Grapalat" w:hAnsi="GHEA Grapalat" w:cs="Arial"/>
          <w:b/>
          <w:sz w:val="20"/>
          <w:lang w:val="af-ZA"/>
        </w:rPr>
      </w:pPr>
      <w:r w:rsidRPr="00F566BF">
        <w:rPr>
          <w:rFonts w:ascii="GHEA Grapalat" w:hAnsi="GHEA Grapalat"/>
          <w:b/>
          <w:sz w:val="20"/>
          <w:lang w:val="af-ZA"/>
        </w:rPr>
        <w:lastRenderedPageBreak/>
        <w:t>3</w:t>
      </w:r>
      <w:r w:rsidRPr="00271FEB">
        <w:rPr>
          <w:rFonts w:ascii="GHEA Grapalat" w:hAnsi="GHEA Grapalat"/>
          <w:b/>
          <w:sz w:val="20"/>
          <w:lang w:val="af-ZA"/>
        </w:rPr>
        <w:t xml:space="preserve">.  </w:t>
      </w:r>
      <w:proofErr w:type="gramStart"/>
      <w:r w:rsidRPr="00271FEB">
        <w:rPr>
          <w:rFonts w:ascii="GHEA Grapalat" w:hAnsi="GHEA Grapalat" w:cs="Sylfaen"/>
          <w:b/>
          <w:sz w:val="20"/>
        </w:rPr>
        <w:t>ՀՐԱՎԵՐԻ</w:t>
      </w:r>
      <w:r w:rsidRPr="00271FEB">
        <w:rPr>
          <w:rFonts w:ascii="GHEA Grapalat" w:hAnsi="GHEA Grapalat" w:cs="Arial"/>
          <w:b/>
          <w:sz w:val="20"/>
          <w:lang w:val="af-ZA"/>
        </w:rPr>
        <w:t xml:space="preserve">  </w:t>
      </w:r>
      <w:r w:rsidRPr="00271FEB">
        <w:rPr>
          <w:rFonts w:ascii="GHEA Grapalat" w:hAnsi="GHEA Grapalat" w:cs="Sylfaen"/>
          <w:b/>
          <w:sz w:val="20"/>
        </w:rPr>
        <w:t>ՊԱՐԶԱԲԱՆՈՒՄԸ</w:t>
      </w:r>
      <w:proofErr w:type="gramEnd"/>
      <w:r w:rsidRPr="00271FEB">
        <w:rPr>
          <w:rFonts w:ascii="GHEA Grapalat" w:hAnsi="GHEA Grapalat" w:cs="Arial"/>
          <w:b/>
          <w:sz w:val="20"/>
          <w:lang w:val="af-ZA"/>
        </w:rPr>
        <w:t xml:space="preserve">  </w:t>
      </w:r>
      <w:r w:rsidRPr="00271FEB">
        <w:rPr>
          <w:rFonts w:ascii="GHEA Grapalat" w:hAnsi="GHEA Grapalat" w:cs="Arial"/>
          <w:b/>
          <w:sz w:val="20"/>
        </w:rPr>
        <w:t>ԵՎ</w:t>
      </w:r>
      <w:r w:rsidRPr="00271FEB">
        <w:rPr>
          <w:rFonts w:ascii="GHEA Grapalat" w:hAnsi="GHEA Grapalat" w:cs="Arial"/>
          <w:b/>
          <w:sz w:val="20"/>
          <w:lang w:val="af-ZA"/>
        </w:rPr>
        <w:t xml:space="preserve"> </w:t>
      </w:r>
      <w:r w:rsidRPr="00271FEB">
        <w:rPr>
          <w:rFonts w:ascii="GHEA Grapalat" w:hAnsi="GHEA Grapalat" w:cs="Sylfaen"/>
          <w:b/>
          <w:sz w:val="20"/>
        </w:rPr>
        <w:t>ՀՐԱՎԵՐՈՒՄ</w:t>
      </w:r>
      <w:r w:rsidRPr="00271FEB">
        <w:rPr>
          <w:rFonts w:ascii="GHEA Grapalat" w:hAnsi="GHEA Grapalat" w:cs="Arial"/>
          <w:b/>
          <w:sz w:val="20"/>
          <w:lang w:val="af-ZA"/>
        </w:rPr>
        <w:t xml:space="preserve"> </w:t>
      </w:r>
      <w:r w:rsidRPr="00271FEB">
        <w:rPr>
          <w:rFonts w:ascii="GHEA Grapalat" w:hAnsi="GHEA Grapalat" w:cs="Sylfaen"/>
          <w:b/>
          <w:sz w:val="20"/>
        </w:rPr>
        <w:t>ՓՈՓՈԽՈՒԹՅՈՒՆ</w:t>
      </w:r>
      <w:r w:rsidRPr="00271FEB">
        <w:rPr>
          <w:rFonts w:ascii="GHEA Grapalat" w:hAnsi="GHEA Grapalat" w:cs="Arial"/>
          <w:b/>
          <w:sz w:val="20"/>
          <w:lang w:val="af-ZA"/>
        </w:rPr>
        <w:t xml:space="preserve"> </w:t>
      </w:r>
      <w:r w:rsidRPr="00271FEB">
        <w:rPr>
          <w:rFonts w:ascii="GHEA Grapalat" w:hAnsi="GHEA Grapalat" w:cs="Sylfaen"/>
          <w:b/>
          <w:sz w:val="20"/>
        </w:rPr>
        <w:t>ԿԱՏԱՐԵԼՈՒ</w:t>
      </w:r>
      <w:r w:rsidRPr="00271FEB">
        <w:rPr>
          <w:rFonts w:ascii="GHEA Grapalat" w:hAnsi="GHEA Grapalat" w:cs="Arial"/>
          <w:b/>
          <w:sz w:val="20"/>
          <w:lang w:val="af-ZA"/>
        </w:rPr>
        <w:t xml:space="preserve"> </w:t>
      </w:r>
      <w:r w:rsidRPr="00271FEB">
        <w:rPr>
          <w:rFonts w:ascii="GHEA Grapalat" w:hAnsi="GHEA Grapalat" w:cs="Sylfaen"/>
          <w:b/>
          <w:sz w:val="20"/>
        </w:rPr>
        <w:t>ԿԱՐԳԸ</w:t>
      </w:r>
      <w:r w:rsidRPr="00271FEB">
        <w:rPr>
          <w:rFonts w:ascii="GHEA Grapalat" w:hAnsi="GHEA Grapalat" w:cs="Arial"/>
          <w:b/>
          <w:sz w:val="20"/>
          <w:lang w:val="af-ZA"/>
        </w:rPr>
        <w:t xml:space="preserve"> </w:t>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r w:rsidR="00757A3F" w:rsidRPr="00271FEB">
        <w:rPr>
          <w:rFonts w:ascii="GHEA Grapalat" w:hAnsi="GHEA Grapalat" w:cs="Sylfaen"/>
          <w:sz w:val="20"/>
          <w:lang w:val="ru-RU"/>
        </w:rPr>
        <w:t>հասցեով</w:t>
      </w:r>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r w:rsidR="00757A3F" w:rsidRPr="00271FEB">
        <w:rPr>
          <w:rFonts w:ascii="GHEA Grapalat" w:hAnsi="GHEA Grapalat" w:cs="Sylfaen"/>
          <w:sz w:val="20"/>
          <w:lang w:val="ru-RU"/>
        </w:rPr>
        <w:t>տեղեկագր</w:t>
      </w:r>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այսուհետ</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տեղեկագիր</w:t>
      </w:r>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proofErr w:type="spellEnd"/>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55F22D38" w14:textId="24836E44"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r w:rsidRPr="00271FEB">
        <w:rPr>
          <w:rFonts w:ascii="GHEA Grapalat" w:hAnsi="GHEA Grapalat" w:cs="Arial Unicode"/>
          <w:sz w:val="20"/>
          <w:lang w:val="hy-AM"/>
        </w:rPr>
        <w:t xml:space="preserve"> </w:t>
      </w:r>
    </w:p>
    <w:p w14:paraId="46BD9562" w14:textId="77777777" w:rsidR="0092445C" w:rsidRPr="00271FEB" w:rsidRDefault="0092445C" w:rsidP="0092445C">
      <w:pPr>
        <w:ind w:firstLine="567"/>
        <w:jc w:val="both"/>
        <w:rPr>
          <w:rFonts w:ascii="GHEA Grapalat" w:hAnsi="GHEA Grapalat"/>
          <w:b/>
          <w:sz w:val="20"/>
          <w:lang w:val="hy-AM"/>
        </w:rPr>
      </w:pPr>
    </w:p>
    <w:p w14:paraId="7218BAD9" w14:textId="77777777"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lastRenderedPageBreak/>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16B2CA90" w:rsidR="00486B55" w:rsidRPr="00AE608F" w:rsidRDefault="00096865" w:rsidP="00EF3662">
      <w:pPr>
        <w:pStyle w:val="BodyTextIndent2"/>
        <w:spacing w:line="240" w:lineRule="auto"/>
        <w:ind w:firstLine="567"/>
        <w:rPr>
          <w:rFonts w:ascii="GHEA Grapalat" w:hAnsi="GHEA Grapalat" w:cs="Sylfaen"/>
          <w:szCs w:val="24"/>
          <w:lang w:val="hy-AM"/>
        </w:rPr>
      </w:pPr>
      <w:r w:rsidRPr="00895D70">
        <w:rPr>
          <w:rFonts w:ascii="GHEA Grapalat" w:hAnsi="GHEA Grapalat" w:cs="Sylfaen"/>
        </w:rPr>
        <w:t>Մասնակիցը</w:t>
      </w:r>
      <w:r w:rsidRPr="00895D70">
        <w:rPr>
          <w:rFonts w:ascii="GHEA Grapalat" w:hAnsi="GHEA Grapalat"/>
          <w:lang w:val="hy-AM"/>
        </w:rPr>
        <w:t xml:space="preserve"> </w:t>
      </w:r>
      <w:r w:rsidRPr="00895D70">
        <w:rPr>
          <w:rFonts w:ascii="GHEA Grapalat" w:hAnsi="GHEA Grapalat" w:cs="Sylfaen"/>
        </w:rPr>
        <w:t>կարող</w:t>
      </w:r>
      <w:r w:rsidRPr="00895D70">
        <w:rPr>
          <w:rFonts w:ascii="GHEA Grapalat" w:hAnsi="GHEA Grapalat"/>
          <w:lang w:val="hy-AM"/>
        </w:rPr>
        <w:t xml:space="preserve"> </w:t>
      </w:r>
      <w:r w:rsidR="000946A3" w:rsidRPr="00895D70">
        <w:rPr>
          <w:rFonts w:ascii="GHEA Grapalat" w:hAnsi="GHEA Grapalat" w:cs="Sylfaen"/>
        </w:rPr>
        <w:t>է</w:t>
      </w:r>
      <w:r w:rsidR="000946A3" w:rsidRPr="00895D70">
        <w:rPr>
          <w:rFonts w:ascii="GHEA Grapalat" w:hAnsi="GHEA Grapalat"/>
          <w:lang w:val="hy-AM"/>
        </w:rPr>
        <w:t xml:space="preserve"> </w:t>
      </w:r>
      <w:r w:rsidRPr="00895D70">
        <w:rPr>
          <w:rFonts w:ascii="GHEA Grapalat" w:hAnsi="GHEA Grapalat" w:cs="Sylfaen"/>
        </w:rPr>
        <w:t>հայտ</w:t>
      </w:r>
      <w:r w:rsidRPr="00895D70">
        <w:rPr>
          <w:rFonts w:ascii="GHEA Grapalat" w:hAnsi="GHEA Grapalat"/>
          <w:lang w:val="hy-AM"/>
        </w:rPr>
        <w:t xml:space="preserve"> </w:t>
      </w:r>
      <w:r w:rsidRPr="00895D70">
        <w:rPr>
          <w:rFonts w:ascii="GHEA Grapalat" w:hAnsi="GHEA Grapalat" w:cs="Sylfaen"/>
        </w:rPr>
        <w:t>ներկայացնել</w:t>
      </w:r>
      <w:r w:rsidRPr="00895D70">
        <w:rPr>
          <w:rFonts w:ascii="GHEA Grapalat" w:hAnsi="GHEA Grapalat"/>
          <w:lang w:val="hy-AM"/>
        </w:rPr>
        <w:t xml:space="preserve"> </w:t>
      </w:r>
      <w:r w:rsidRPr="00895D70">
        <w:rPr>
          <w:rFonts w:ascii="GHEA Grapalat" w:hAnsi="GHEA Grapalat" w:cs="Sylfaen"/>
        </w:rPr>
        <w:t>ինչպես</w:t>
      </w:r>
      <w:r w:rsidRPr="00895D70">
        <w:rPr>
          <w:rFonts w:ascii="GHEA Grapalat" w:hAnsi="GHEA Grapalat"/>
          <w:lang w:val="hy-AM"/>
        </w:rPr>
        <w:t xml:space="preserve"> </w:t>
      </w:r>
      <w:r w:rsidRPr="00895D70">
        <w:rPr>
          <w:rFonts w:ascii="GHEA Grapalat" w:hAnsi="GHEA Grapalat" w:cs="Sylfaen"/>
        </w:rPr>
        <w:t>յուրաքանչյուր</w:t>
      </w:r>
      <w:r w:rsidRPr="00895D70">
        <w:rPr>
          <w:rFonts w:ascii="GHEA Grapalat" w:hAnsi="GHEA Grapalat"/>
          <w:lang w:val="hy-AM"/>
        </w:rPr>
        <w:t xml:space="preserve"> </w:t>
      </w:r>
      <w:r w:rsidRPr="00895D70">
        <w:rPr>
          <w:rFonts w:ascii="GHEA Grapalat" w:hAnsi="GHEA Grapalat" w:cs="Sylfaen"/>
        </w:rPr>
        <w:t>չափաբաժնի</w:t>
      </w:r>
      <w:r w:rsidRPr="00895D70">
        <w:rPr>
          <w:rFonts w:ascii="GHEA Grapalat" w:hAnsi="GHEA Grapalat"/>
          <w:lang w:val="hy-AM"/>
        </w:rPr>
        <w:t xml:space="preserve">, </w:t>
      </w:r>
      <w:r w:rsidRPr="00895D70">
        <w:rPr>
          <w:rFonts w:ascii="GHEA Grapalat" w:hAnsi="GHEA Grapalat" w:cs="Sylfaen"/>
        </w:rPr>
        <w:t>այնպես</w:t>
      </w:r>
      <w:r w:rsidRPr="00895D70">
        <w:rPr>
          <w:rFonts w:ascii="GHEA Grapalat" w:hAnsi="GHEA Grapalat"/>
          <w:lang w:val="hy-AM"/>
        </w:rPr>
        <w:t xml:space="preserve"> </w:t>
      </w:r>
      <w:r w:rsidRPr="00895D70">
        <w:rPr>
          <w:rFonts w:ascii="GHEA Grapalat" w:hAnsi="GHEA Grapalat" w:cs="Sylfaen"/>
        </w:rPr>
        <w:t>էլ</w:t>
      </w:r>
      <w:r w:rsidRPr="00895D70">
        <w:rPr>
          <w:rFonts w:ascii="GHEA Grapalat" w:hAnsi="GHEA Grapalat"/>
          <w:lang w:val="hy-AM"/>
        </w:rPr>
        <w:t xml:space="preserve"> </w:t>
      </w:r>
      <w:r w:rsidRPr="00895D70">
        <w:rPr>
          <w:rFonts w:ascii="GHEA Grapalat" w:hAnsi="GHEA Grapalat" w:cs="Sylfaen"/>
        </w:rPr>
        <w:t>մի</w:t>
      </w:r>
      <w:r w:rsidRPr="00895D70">
        <w:rPr>
          <w:rFonts w:ascii="GHEA Grapalat" w:hAnsi="GHEA Grapalat"/>
          <w:lang w:val="hy-AM"/>
        </w:rPr>
        <w:t xml:space="preserve"> </w:t>
      </w:r>
      <w:r w:rsidRPr="00895D70">
        <w:rPr>
          <w:rFonts w:ascii="GHEA Grapalat" w:hAnsi="GHEA Grapalat" w:cs="Sylfaen"/>
        </w:rPr>
        <w:t>քանի</w:t>
      </w:r>
      <w:r w:rsidRPr="00895D70">
        <w:rPr>
          <w:rFonts w:ascii="GHEA Grapalat" w:hAnsi="GHEA Grapalat"/>
          <w:lang w:val="hy-AM"/>
        </w:rPr>
        <w:t xml:space="preserve"> </w:t>
      </w:r>
      <w:r w:rsidRPr="00895D70">
        <w:rPr>
          <w:rFonts w:ascii="GHEA Grapalat" w:hAnsi="GHEA Grapalat" w:cs="Sylfaen"/>
        </w:rPr>
        <w:t>կամ</w:t>
      </w:r>
      <w:r w:rsidRPr="00895D70">
        <w:rPr>
          <w:rFonts w:ascii="GHEA Grapalat" w:hAnsi="GHEA Grapalat"/>
          <w:lang w:val="hy-AM"/>
        </w:rPr>
        <w:t xml:space="preserve"> </w:t>
      </w:r>
      <w:r w:rsidRPr="00895D70">
        <w:rPr>
          <w:rFonts w:ascii="GHEA Grapalat" w:hAnsi="GHEA Grapalat" w:cs="Sylfaen"/>
        </w:rPr>
        <w:t>բոլոր</w:t>
      </w:r>
      <w:r w:rsidRPr="00895D70">
        <w:rPr>
          <w:rFonts w:ascii="GHEA Grapalat" w:hAnsi="GHEA Grapalat"/>
          <w:lang w:val="hy-AM"/>
        </w:rPr>
        <w:t xml:space="preserve"> </w:t>
      </w:r>
      <w:r w:rsidRPr="00895D70">
        <w:rPr>
          <w:rFonts w:ascii="GHEA Grapalat" w:hAnsi="GHEA Grapalat" w:cs="Sylfaen"/>
        </w:rPr>
        <w:t>չափաբաժինների</w:t>
      </w:r>
      <w:r w:rsidRPr="00895D70">
        <w:rPr>
          <w:rFonts w:ascii="GHEA Grapalat" w:hAnsi="GHEA Grapalat"/>
          <w:lang w:val="hy-AM"/>
        </w:rPr>
        <w:t xml:space="preserve"> </w:t>
      </w:r>
      <w:r w:rsidR="00F9052C" w:rsidRPr="00895D70">
        <w:rPr>
          <w:rFonts w:ascii="GHEA Grapalat" w:hAnsi="GHEA Grapalat" w:cs="Sylfaen"/>
        </w:rPr>
        <w:t>համար</w:t>
      </w:r>
      <w:r w:rsidR="00AE608F" w:rsidRPr="00895D70">
        <w:rPr>
          <w:rStyle w:val="FootnoteReference"/>
          <w:rFonts w:ascii="GHEA Grapalat" w:hAnsi="GHEA Grapalat" w:cs="Sylfaen"/>
        </w:rPr>
        <w:footnoteReference w:id="2"/>
      </w:r>
      <w:r w:rsidR="004D5671" w:rsidRPr="00895D70">
        <w:rPr>
          <w:rFonts w:ascii="GHEA Grapalat" w:hAnsi="GHEA Grapalat" w:cs="Sylfaen"/>
          <w:szCs w:val="24"/>
          <w:lang w:val="hy-AM"/>
        </w:rPr>
        <w:t>։</w:t>
      </w:r>
      <w:r w:rsidRPr="00AE608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55036187"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AE330B">
        <w:rPr>
          <w:rFonts w:ascii="GHEA Grapalat" w:hAnsi="GHEA Grapalat" w:cs="Sylfaen"/>
          <w:szCs w:val="24"/>
          <w:lang w:val="hy-AM"/>
        </w:rPr>
        <w:t>բաց</w:t>
      </w:r>
      <w:r w:rsidR="00096865" w:rsidRPr="00F566BF">
        <w:rPr>
          <w:rFonts w:ascii="GHEA Grapalat" w:hAnsi="GHEA Grapalat" w:cs="Sylfaen"/>
          <w:szCs w:val="24"/>
          <w:lang w:val="hy-AM"/>
        </w:rPr>
        <w:t xml:space="preserve"> </w:t>
      </w:r>
      <w:r w:rsidR="00AE26C8" w:rsidRPr="00F566BF">
        <w:rPr>
          <w:rFonts w:ascii="GHEA Grapalat" w:hAnsi="GHEA Grapalat" w:cs="Sylfaen"/>
          <w:szCs w:val="24"/>
          <w:lang w:val="hy-AM"/>
        </w:rPr>
        <w:t xml:space="preserve">մրցույթի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01FA16D9" w14:textId="1B93B595" w:rsidR="00477276" w:rsidRPr="00F566BF" w:rsidRDefault="00096865" w:rsidP="00477276">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w:t>
      </w:r>
      <w:r w:rsidR="00477276" w:rsidRPr="00F566BF">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00477276">
        <w:rPr>
          <w:rFonts w:ascii="GHEA Grapalat" w:hAnsi="GHEA Grapalat" w:cs="Sylfaen"/>
          <w:szCs w:val="24"/>
          <w:lang w:val="hy-AM"/>
        </w:rPr>
        <w:t xml:space="preserve">մինչև </w:t>
      </w:r>
      <w:r w:rsidR="00477276">
        <w:rPr>
          <w:rFonts w:ascii="GHEA Grapalat" w:hAnsi="GHEA Grapalat" w:cs="Sylfaen"/>
          <w:b/>
          <w:szCs w:val="24"/>
          <w:lang w:val="hy-AM"/>
        </w:rPr>
        <w:t>202</w:t>
      </w:r>
      <w:r w:rsidR="00DF71BE">
        <w:rPr>
          <w:rFonts w:ascii="GHEA Grapalat" w:hAnsi="GHEA Grapalat" w:cs="Sylfaen"/>
          <w:b/>
          <w:szCs w:val="24"/>
          <w:lang w:val="hy-AM"/>
        </w:rPr>
        <w:t>6</w:t>
      </w:r>
      <w:r w:rsidR="00477276">
        <w:rPr>
          <w:rFonts w:ascii="GHEA Grapalat" w:hAnsi="GHEA Grapalat" w:cs="Sylfaen"/>
          <w:b/>
          <w:szCs w:val="24"/>
          <w:lang w:val="hy-AM"/>
        </w:rPr>
        <w:t xml:space="preserve"> թվականի </w:t>
      </w:r>
      <w:r w:rsidR="00F8501A">
        <w:rPr>
          <w:rFonts w:ascii="GHEA Grapalat" w:hAnsi="GHEA Grapalat" w:cs="Sylfaen"/>
          <w:b/>
          <w:szCs w:val="24"/>
          <w:lang w:val="hy-AM"/>
        </w:rPr>
        <w:t>մարտի 16</w:t>
      </w:r>
      <w:r w:rsidR="00477276" w:rsidRPr="00C94903">
        <w:rPr>
          <w:rFonts w:ascii="GHEA Grapalat" w:hAnsi="GHEA Grapalat" w:cs="Sylfaen"/>
          <w:b/>
          <w:szCs w:val="24"/>
          <w:lang w:val="hy-AM"/>
        </w:rPr>
        <w:t>-ը</w:t>
      </w:r>
      <w:r w:rsidR="00477276">
        <w:rPr>
          <w:rFonts w:ascii="GHEA Grapalat" w:hAnsi="GHEA Grapalat" w:cs="Sylfaen"/>
          <w:b/>
          <w:szCs w:val="24"/>
          <w:lang w:val="hy-AM"/>
        </w:rPr>
        <w:t>,</w:t>
      </w:r>
      <w:r w:rsidR="00477276" w:rsidRPr="00C94903">
        <w:rPr>
          <w:rFonts w:ascii="GHEA Grapalat" w:hAnsi="GHEA Grapalat" w:cs="Sylfaen"/>
          <w:b/>
          <w:szCs w:val="24"/>
          <w:lang w:val="hy-AM"/>
        </w:rPr>
        <w:t xml:space="preserve"> ժամը</w:t>
      </w:r>
      <w:r w:rsidR="00477276" w:rsidRPr="00064790">
        <w:rPr>
          <w:rFonts w:ascii="GHEA Grapalat" w:hAnsi="GHEA Grapalat" w:cs="Sylfaen"/>
          <w:b/>
          <w:szCs w:val="24"/>
          <w:lang w:val="hy-AM"/>
        </w:rPr>
        <w:t xml:space="preserve"> </w:t>
      </w:r>
      <w:r w:rsidR="00980E82">
        <w:rPr>
          <w:rFonts w:ascii="GHEA Grapalat" w:hAnsi="GHEA Grapalat" w:cs="Sylfaen"/>
          <w:b/>
          <w:szCs w:val="24"/>
          <w:lang w:val="hy-AM"/>
        </w:rPr>
        <w:t>9:00</w:t>
      </w:r>
      <w:r w:rsidR="00477276" w:rsidRPr="00064790">
        <w:rPr>
          <w:rFonts w:ascii="GHEA Grapalat" w:hAnsi="GHEA Grapalat" w:cs="Sylfaen"/>
          <w:b/>
          <w:szCs w:val="24"/>
          <w:lang w:val="hy-AM"/>
        </w:rPr>
        <w:t>-ը</w:t>
      </w:r>
      <w:r w:rsidR="00477276">
        <w:rPr>
          <w:rFonts w:ascii="GHEA Grapalat" w:hAnsi="GHEA Grapalat" w:cs="Sylfaen"/>
          <w:szCs w:val="24"/>
          <w:lang w:val="hy-AM"/>
        </w:rPr>
        <w:t xml:space="preserve">։ </w:t>
      </w:r>
      <w:r w:rsidR="00477276" w:rsidRPr="00671AFC">
        <w:rPr>
          <w:rFonts w:ascii="GHEA Grapalat" w:hAnsi="GHEA Grapalat" w:cs="Sylfaen"/>
          <w:szCs w:val="24"/>
          <w:lang w:val="hy-AM"/>
        </w:rPr>
        <w:t>Հայտերը ներկայացնելու</w:t>
      </w:r>
      <w:r w:rsidR="00477276" w:rsidRPr="00F566BF">
        <w:rPr>
          <w:rFonts w:ascii="GHEA Grapalat" w:hAnsi="GHEA Grapalat" w:cs="Sylfaen"/>
          <w:szCs w:val="24"/>
          <w:lang w:val="hy-AM"/>
        </w:rPr>
        <w:t xml:space="preserve"> վերջնաժամկետը լրանալուց հետո ներկայացված հայտերը չեն ընդունվում համակարգի 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2"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4CE54D48" w14:textId="5C3AED6D" w:rsidR="001820DF" w:rsidRPr="00224D9D" w:rsidRDefault="003850A0" w:rsidP="001820DF">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1820DF"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001820DF" w:rsidRPr="000E2576">
        <w:rPr>
          <w:rFonts w:ascii="GHEA Grapalat" w:hAnsi="GHEA Grapalat" w:cs="Sylfaen"/>
          <w:sz w:val="20"/>
          <w:lang w:val="hy-AM"/>
        </w:rPr>
        <w:t>.</w:t>
      </w:r>
      <w:r w:rsidR="001820DF" w:rsidRPr="00777D3C">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w:t>
      </w:r>
      <w:r w:rsidR="00821851" w:rsidRPr="0086226B">
        <w:rPr>
          <w:rFonts w:ascii="GHEA Grapalat" w:hAnsi="GHEA Grapalat" w:cs="Sylfaen"/>
          <w:sz w:val="20"/>
          <w:lang w:val="hy-AM"/>
        </w:rPr>
        <w:t>համակարգում, պայմանագիր կնքելու որոշման մասին հայտարարության հետ միաժամանակ հրապարակվում է նաև տեղեկագրում։</w:t>
      </w:r>
      <w:r w:rsidR="00F15FB2" w:rsidRPr="0086226B">
        <w:rPr>
          <w:rStyle w:val="FootnoteReference"/>
          <w:rFonts w:ascii="GHEA Grapalat" w:hAnsi="GHEA Grapalat" w:cs="Sylfaen"/>
          <w:sz w:val="20"/>
          <w:lang w:val="hy-AM"/>
        </w:rPr>
        <w:footnoteReference w:id="3"/>
      </w:r>
    </w:p>
    <w:p w14:paraId="032DBE71" w14:textId="77777777" w:rsidR="00B67CCD" w:rsidRPr="002D4DC4"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3"/>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14:paraId="0CEF9E31" w14:textId="561F5B73" w:rsidR="006C3115" w:rsidRPr="00F566BF" w:rsidRDefault="00E326DD" w:rsidP="00EF3662">
      <w:pPr>
        <w:ind w:firstLine="567"/>
        <w:jc w:val="both"/>
        <w:rPr>
          <w:rFonts w:ascii="GHEA Grapalat" w:hAnsi="GHEA Grapalat" w:cs="Sylfaen"/>
          <w:color w:val="FFFFFF"/>
          <w:sz w:val="20"/>
          <w:lang w:val="hy-AM"/>
        </w:rPr>
      </w:pPr>
      <w:r w:rsidRPr="00F566BF">
        <w:rPr>
          <w:rFonts w:ascii="GHEA Grapalat" w:hAnsi="GHEA Grapalat" w:cs="Sylfaen"/>
          <w:sz w:val="20"/>
          <w:lang w:val="hy-AM"/>
        </w:rPr>
        <w:t xml:space="preserve">  </w:t>
      </w:r>
      <w:r w:rsidR="00C96127" w:rsidRPr="002D4DC4">
        <w:rPr>
          <w:rFonts w:ascii="GHEA Grapalat" w:hAnsi="GHEA Grapalat" w:cs="Sylfaen"/>
          <w:sz w:val="20"/>
          <w:lang w:val="hy-AM"/>
        </w:rPr>
        <w:t>3</w:t>
      </w:r>
      <w:r w:rsidR="00F53525" w:rsidRPr="00F566BF">
        <w:rPr>
          <w:rFonts w:ascii="GHEA Grapalat" w:hAnsi="GHEA Grapalat" w:cs="Sylfaen"/>
          <w:sz w:val="20"/>
          <w:lang w:val="hy-AM"/>
        </w:rPr>
        <w:t xml:space="preserve">) </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4"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15C415A9" w14:textId="77777777" w:rsidR="00477276" w:rsidRDefault="00477276" w:rsidP="00EF3662">
      <w:pPr>
        <w:jc w:val="center"/>
        <w:rPr>
          <w:rFonts w:ascii="GHEA Grapalat" w:hAnsi="GHEA Grapalat"/>
          <w:b/>
          <w:sz w:val="20"/>
          <w:lang w:val="es-ES"/>
        </w:rPr>
      </w:pPr>
    </w:p>
    <w:p w14:paraId="23211EA2" w14:textId="77777777" w:rsidR="00477276" w:rsidRDefault="00477276" w:rsidP="00EF3662">
      <w:pPr>
        <w:jc w:val="center"/>
        <w:rPr>
          <w:rFonts w:ascii="GHEA Grapalat" w:hAnsi="GHEA Grapalat"/>
          <w:b/>
          <w:sz w:val="20"/>
          <w:lang w:val="es-ES"/>
        </w:rPr>
      </w:pPr>
    </w:p>
    <w:p w14:paraId="642A4789" w14:textId="1E7FAD1E"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proofErr w:type="gramStart"/>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proofErr w:type="gramEnd"/>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proofErr w:type="gramStart"/>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proofErr w:type="gramEnd"/>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հ</w:t>
      </w:r>
      <w:r w:rsidR="00A45946" w:rsidRPr="00F566BF">
        <w:rPr>
          <w:rFonts w:ascii="GHEA Grapalat" w:hAnsi="GHEA Grapalat"/>
          <w:sz w:val="20"/>
          <w:lang w:val="es-ES"/>
        </w:rPr>
        <w:t>ամակարգի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միջոցով</w:t>
      </w:r>
      <w:proofErr w:type="spellEnd"/>
      <w:r w:rsidR="00A45946" w:rsidRPr="00F566BF">
        <w:rPr>
          <w:rFonts w:ascii="GHEA Grapalat" w:hAnsi="GHEA Grapalat"/>
          <w:sz w:val="20"/>
          <w:lang w:val="es-ES"/>
        </w:rPr>
        <w:t>:</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r w:rsidR="00A45946" w:rsidRPr="00F566BF">
        <w:rPr>
          <w:rFonts w:ascii="GHEA Grapalat" w:hAnsi="GHEA Grapalat" w:cs="Sylfaen"/>
          <w:sz w:val="20"/>
          <w:lang w:val="ru-RU"/>
        </w:rPr>
        <w:t>ներկայաց</w:t>
      </w:r>
      <w:proofErr w:type="spellStart"/>
      <w:r w:rsidR="00A45946" w:rsidRPr="00F566BF">
        <w:rPr>
          <w:rFonts w:ascii="GHEA Grapalat" w:hAnsi="GHEA Grapalat" w:cs="Sylfaen"/>
          <w:sz w:val="20"/>
        </w:rPr>
        <w:t>վող</w:t>
      </w:r>
      <w:proofErr w:type="spellEnd"/>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գնային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առաջարկում</w:t>
      </w:r>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Ընդ</w:t>
      </w:r>
      <w:proofErr w:type="spellEnd"/>
      <w:r w:rsidR="00337F3C"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որում</w:t>
      </w:r>
      <w:proofErr w:type="spellEnd"/>
      <w:r w:rsidR="00337F3C" w:rsidRPr="00F566BF">
        <w:rPr>
          <w:rFonts w:ascii="GHEA Grapalat" w:hAnsi="GHEA Grapalat" w:cs="Sylfaen"/>
          <w:sz w:val="20"/>
          <w:szCs w:val="24"/>
          <w:lang w:val="es-ES" w:eastAsia="en-US"/>
        </w:rPr>
        <w:t>՝</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Եթե</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կնքվելիք</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գինը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կայուն</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ապա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ներկայացվում</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մեկ</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թվով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կատարման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համար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առաջարկվող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ընդհանուր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գնով</w:t>
      </w:r>
      <w:proofErr w:type="spellEnd"/>
      <w:r w:rsidR="00A45946" w:rsidRPr="00F566BF">
        <w:rPr>
          <w:rFonts w:ascii="GHEA Grapalat" w:hAnsi="GHEA Grapalat"/>
          <w:sz w:val="20"/>
          <w:lang w:val="es-ES"/>
        </w:rPr>
        <w:t xml:space="preserve"> և </w:t>
      </w:r>
      <w:proofErr w:type="spellStart"/>
      <w:r w:rsidR="00A45946" w:rsidRPr="00F566BF">
        <w:rPr>
          <w:rFonts w:ascii="GHEA Grapalat" w:hAnsi="GHEA Grapalat"/>
          <w:sz w:val="20"/>
          <w:lang w:val="es-ES"/>
        </w:rPr>
        <w:t>համակարգում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պարտադիր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լրացվում</w:t>
      </w:r>
      <w:proofErr w:type="spellEnd"/>
      <w:r w:rsidR="00A45946" w:rsidRPr="00F566BF">
        <w:rPr>
          <w:rFonts w:ascii="GHEA Grapalat" w:hAnsi="GHEA Grapalat"/>
          <w:sz w:val="20"/>
          <w:lang w:val="es-ES"/>
        </w:rPr>
        <w:t xml:space="preserve">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մասնակցից</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պահանջվել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ներկայացնի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հիմնավորումներ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որևէ</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այլ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տիպի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տեղեկություններ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փաստաթղթեր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ինչպես</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նաև</w:t>
      </w:r>
      <w:proofErr w:type="spellEnd"/>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մ</w:t>
      </w:r>
      <w:r w:rsidR="00A45946" w:rsidRPr="00F566BF">
        <w:rPr>
          <w:rFonts w:ascii="GHEA Grapalat" w:hAnsi="GHEA Grapalat"/>
          <w:sz w:val="20"/>
          <w:lang w:val="es-ES"/>
        </w:rPr>
        <w:t>ասնակցի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շահույթի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չափը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հրավերով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սահմանափակվել</w:t>
      </w:r>
      <w:proofErr w:type="spellEnd"/>
      <w:r w:rsidR="00A45946"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6FF725CC" w14:textId="30730A21" w:rsidR="00A42E71" w:rsidRPr="00F566BF" w:rsidRDefault="000D701E" w:rsidP="00CF18EF">
      <w:pPr>
        <w:ind w:firstLine="567"/>
        <w:jc w:val="center"/>
        <w:rPr>
          <w:rFonts w:ascii="GHEA Grapalat" w:hAnsi="GHEA Grapalat" w:cs="Sylfaen"/>
          <w:sz w:val="20"/>
          <w:szCs w:val="20"/>
          <w:lang w:val="af-ZA"/>
        </w:rPr>
      </w:pPr>
      <w:r w:rsidRPr="00F566BF">
        <w:rPr>
          <w:rFonts w:ascii="GHEA Grapalat" w:hAnsi="GHEA Grapalat"/>
          <w:b/>
          <w:sz w:val="20"/>
          <w:lang w:val="af-ZA"/>
        </w:rPr>
        <w:t>7</w:t>
      </w:r>
      <w:r w:rsidR="00955A1E" w:rsidRPr="00F566BF">
        <w:rPr>
          <w:rFonts w:ascii="GHEA Grapalat" w:hAnsi="GHEA Grapalat"/>
          <w:b/>
          <w:sz w:val="20"/>
          <w:lang w:val="af-ZA"/>
        </w:rPr>
        <w:t xml:space="preserve">. </w:t>
      </w: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28764A8E" w14:textId="6A1FA15B" w:rsidR="00CF18EF" w:rsidRPr="00F566BF" w:rsidRDefault="00CF18EF" w:rsidP="00CF18EF">
      <w:pPr>
        <w:pStyle w:val="BodyTextIndent2"/>
        <w:spacing w:line="240" w:lineRule="auto"/>
        <w:ind w:firstLine="567"/>
        <w:rPr>
          <w:rFonts w:ascii="GHEA Grapalat" w:hAnsi="GHEA Grapalat" w:cs="Tahoma"/>
        </w:rPr>
      </w:pPr>
      <w:r w:rsidRPr="00F566BF">
        <w:rPr>
          <w:rFonts w:ascii="GHEA Grapalat" w:hAnsi="GHEA Grapalat"/>
        </w:rPr>
        <w:t xml:space="preserve">8.1 </w:t>
      </w:r>
      <w:r w:rsidRPr="00F566BF">
        <w:rPr>
          <w:rFonts w:ascii="GHEA Grapalat" w:hAnsi="GHEA Grapalat" w:cs="Sylfaen"/>
          <w:lang w:val="ru-RU"/>
        </w:rPr>
        <w:t>Հայտերի</w:t>
      </w:r>
      <w:r w:rsidRPr="00F566BF">
        <w:rPr>
          <w:rFonts w:ascii="GHEA Grapalat" w:hAnsi="GHEA Grapalat" w:cs="Sylfaen"/>
        </w:rPr>
        <w:t xml:space="preserve"> </w:t>
      </w:r>
      <w:r w:rsidRPr="00F566BF">
        <w:rPr>
          <w:rFonts w:ascii="GHEA Grapalat" w:hAnsi="GHEA Grapalat" w:cs="Sylfaen"/>
          <w:lang w:val="ru-RU"/>
        </w:rPr>
        <w:t>բացումը</w:t>
      </w:r>
      <w:r w:rsidRPr="00F566BF">
        <w:rPr>
          <w:rFonts w:ascii="GHEA Grapalat" w:hAnsi="GHEA Grapalat" w:cs="Sylfaen"/>
        </w:rPr>
        <w:t xml:space="preserve"> </w:t>
      </w:r>
      <w:r w:rsidRPr="00F566BF">
        <w:rPr>
          <w:rFonts w:ascii="GHEA Grapalat" w:hAnsi="GHEA Grapalat" w:cs="Sylfaen"/>
          <w:lang w:val="ru-RU"/>
        </w:rPr>
        <w:t>կկատարվի</w:t>
      </w:r>
      <w:r w:rsidRPr="00F566BF">
        <w:rPr>
          <w:rFonts w:ascii="GHEA Grapalat" w:hAnsi="GHEA Grapalat" w:cs="Sylfaen"/>
        </w:rPr>
        <w:t xml:space="preserve"> </w:t>
      </w:r>
      <w:proofErr w:type="spellStart"/>
      <w:r w:rsidRPr="00F566BF">
        <w:rPr>
          <w:rFonts w:ascii="GHEA Grapalat" w:hAnsi="GHEA Grapalat" w:cs="Sylfaen"/>
          <w:szCs w:val="24"/>
          <w:lang w:val="en-US"/>
        </w:rPr>
        <w:t>համակարգի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միջոցով</w:t>
      </w:r>
      <w:proofErr w:type="spellEnd"/>
      <w:r w:rsidRPr="00064790">
        <w:rPr>
          <w:rFonts w:ascii="GHEA Grapalat" w:hAnsi="GHEA Grapalat" w:cs="Sylfaen"/>
          <w:szCs w:val="24"/>
        </w:rPr>
        <w:t xml:space="preserve">`  </w:t>
      </w:r>
      <w:r>
        <w:rPr>
          <w:rFonts w:ascii="GHEA Grapalat" w:hAnsi="GHEA Grapalat" w:cs="Sylfaen"/>
          <w:b/>
          <w:szCs w:val="24"/>
          <w:lang w:val="hy-AM"/>
        </w:rPr>
        <w:t>202</w:t>
      </w:r>
      <w:r w:rsidR="00DF71BE">
        <w:rPr>
          <w:rFonts w:ascii="GHEA Grapalat" w:hAnsi="GHEA Grapalat" w:cs="Sylfaen"/>
          <w:b/>
          <w:szCs w:val="24"/>
          <w:lang w:val="hy-AM"/>
        </w:rPr>
        <w:t>6</w:t>
      </w:r>
      <w:r>
        <w:rPr>
          <w:rFonts w:ascii="GHEA Grapalat" w:hAnsi="GHEA Grapalat" w:cs="Sylfaen"/>
          <w:b/>
          <w:szCs w:val="24"/>
          <w:lang w:val="hy-AM"/>
        </w:rPr>
        <w:t xml:space="preserve"> թվականի </w:t>
      </w:r>
      <w:r w:rsidR="00F8501A">
        <w:rPr>
          <w:rFonts w:ascii="GHEA Grapalat" w:hAnsi="GHEA Grapalat" w:cs="Sylfaen"/>
          <w:b/>
          <w:szCs w:val="24"/>
          <w:lang w:val="hy-AM"/>
        </w:rPr>
        <w:t>մարտի 16</w:t>
      </w:r>
      <w:r w:rsidRPr="0079652F">
        <w:rPr>
          <w:rFonts w:ascii="GHEA Grapalat" w:hAnsi="GHEA Grapalat" w:cs="Sylfaen"/>
          <w:b/>
          <w:szCs w:val="24"/>
          <w:lang w:val="hy-AM"/>
        </w:rPr>
        <w:t>-ին</w:t>
      </w:r>
      <w:r>
        <w:rPr>
          <w:rFonts w:ascii="GHEA Grapalat" w:hAnsi="GHEA Grapalat" w:cs="Sylfaen"/>
          <w:b/>
          <w:szCs w:val="24"/>
          <w:lang w:val="hy-AM"/>
        </w:rPr>
        <w:t>,</w:t>
      </w:r>
      <w:r w:rsidRPr="00064790">
        <w:rPr>
          <w:rFonts w:ascii="GHEA Grapalat" w:hAnsi="GHEA Grapalat" w:cs="Sylfaen"/>
          <w:b/>
          <w:szCs w:val="24"/>
          <w:lang w:val="hy-AM"/>
        </w:rPr>
        <w:t xml:space="preserve"> ժամը </w:t>
      </w:r>
      <w:r>
        <w:rPr>
          <w:rFonts w:ascii="GHEA Grapalat" w:hAnsi="GHEA Grapalat" w:cs="Sylfaen"/>
          <w:b/>
          <w:szCs w:val="24"/>
          <w:lang w:val="hy-AM"/>
        </w:rPr>
        <w:br/>
      </w:r>
      <w:r w:rsidR="00980E82">
        <w:rPr>
          <w:rFonts w:ascii="GHEA Grapalat" w:hAnsi="GHEA Grapalat" w:cs="Sylfaen"/>
          <w:b/>
          <w:szCs w:val="24"/>
          <w:lang w:val="hy-AM"/>
        </w:rPr>
        <w:t>9:00</w:t>
      </w:r>
      <w:r w:rsidRPr="00064790">
        <w:rPr>
          <w:rFonts w:ascii="GHEA Grapalat" w:hAnsi="GHEA Grapalat" w:cs="Sylfaen"/>
          <w:b/>
          <w:szCs w:val="24"/>
          <w:lang w:val="hy-AM"/>
        </w:rPr>
        <w:t>-</w:t>
      </w:r>
      <w:r w:rsidRPr="00064790">
        <w:rPr>
          <w:rFonts w:ascii="GHEA Grapalat" w:hAnsi="GHEA Grapalat" w:cs="Sylfaen"/>
          <w:b/>
          <w:szCs w:val="24"/>
          <w:lang w:val="en-US"/>
        </w:rPr>
        <w:t>ի</w:t>
      </w:r>
      <w:r w:rsidRPr="00064790">
        <w:rPr>
          <w:rFonts w:ascii="GHEA Grapalat" w:hAnsi="GHEA Grapalat" w:cs="Sylfaen"/>
          <w:b/>
          <w:szCs w:val="24"/>
          <w:lang w:val="ru-RU"/>
        </w:rPr>
        <w:t>ն։</w:t>
      </w:r>
      <w:r w:rsidRPr="00F566BF">
        <w:rPr>
          <w:rFonts w:ascii="GHEA Grapalat" w:hAnsi="GHEA Grapalat" w:cs="Sylfaen"/>
          <w:szCs w:val="24"/>
        </w:rPr>
        <w:t xml:space="preserve"> </w:t>
      </w:r>
    </w:p>
    <w:p w14:paraId="49ED33DC" w14:textId="77777777" w:rsidR="00ED6836" w:rsidRPr="00F566BF" w:rsidRDefault="009B6D58" w:rsidP="00EF3662">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proofErr w:type="spellStart"/>
      <w:r w:rsidR="00A222D7" w:rsidRPr="00F566BF">
        <w:rPr>
          <w:rFonts w:ascii="GHEA Grapalat" w:hAnsi="GHEA Grapalat" w:cs="Sylfaen"/>
          <w:sz w:val="20"/>
        </w:rPr>
        <w:t>սույն</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ընթացակարգի</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շրջանակում</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գնվելիք</w:t>
      </w:r>
      <w:proofErr w:type="spellEnd"/>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ինչպես</w:t>
      </w:r>
      <w:proofErr w:type="spellEnd"/>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նաև</w:t>
      </w:r>
      <w:proofErr w:type="spellEnd"/>
      <w:r w:rsidR="00F20DA5" w:rsidRPr="00F566BF">
        <w:rPr>
          <w:rFonts w:ascii="GHEA Grapalat" w:hAnsi="GHEA Grapalat" w:cs="Sylfaen"/>
          <w:sz w:val="20"/>
          <w:lang w:val="af-ZA"/>
        </w:rPr>
        <w:t xml:space="preserve"> </w:t>
      </w:r>
      <w:r w:rsidR="00745561"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lastRenderedPageBreak/>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proofErr w:type="gramStart"/>
      <w:r w:rsidR="009A796C" w:rsidRPr="00F566BF">
        <w:rPr>
          <w:rFonts w:ascii="GHEA Grapalat" w:hAnsi="GHEA Grapalat" w:cs="Sylfaen"/>
          <w:sz w:val="20"/>
        </w:rPr>
        <w:t>հաշված</w:t>
      </w:r>
      <w:proofErr w:type="spellEnd"/>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proofErr w:type="gramEnd"/>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B46279" w:rsidRPr="00F566BF">
        <w:rPr>
          <w:rFonts w:ascii="GHEA Grapalat" w:hAnsi="GHEA Grapalat" w:cs="Sylfaen"/>
          <w:sz w:val="20"/>
        </w:rPr>
        <w:t>Ընդ</w:t>
      </w:r>
      <w:proofErr w:type="spellEnd"/>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proofErr w:type="spellStart"/>
      <w:r w:rsidR="00B46279" w:rsidRPr="00F566BF">
        <w:rPr>
          <w:rFonts w:ascii="GHEA Grapalat" w:hAnsi="GHEA Grapalat" w:cs="Sylfaen"/>
          <w:sz w:val="20"/>
        </w:rPr>
        <w:t>որոնցում</w:t>
      </w:r>
      <w:proofErr w:type="spellEnd"/>
      <w:r w:rsidR="00B46279"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բացակայում</w:t>
      </w:r>
      <w:proofErr w:type="spellEnd"/>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գնային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proofErr w:type="spellEnd"/>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կամ</w:t>
      </w:r>
      <w:proofErr w:type="spellEnd"/>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proofErr w:type="spellStart"/>
      <w:r w:rsidR="00ED6836" w:rsidRPr="00F566BF">
        <w:rPr>
          <w:rFonts w:ascii="GHEA Grapalat" w:hAnsi="GHEA Grapalat" w:cs="Sylfaen"/>
          <w:sz w:val="20"/>
        </w:rPr>
        <w:t>ներկայացված</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են</w:t>
      </w:r>
      <w:proofErr w:type="spellEnd"/>
      <w:r w:rsidR="00B1695D"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հրավերի</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պահանջներին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անհամապատասխան</w:t>
      </w:r>
      <w:proofErr w:type="spellEnd"/>
      <w:r w:rsidR="00B5713B" w:rsidRPr="00F566BF">
        <w:rPr>
          <w:rFonts w:ascii="GHEA Grapalat" w:hAnsi="GHEA Grapalat" w:cs="Sylfaen"/>
          <w:sz w:val="20"/>
          <w:lang w:val="hy-AM"/>
        </w:rPr>
        <w:t xml:space="preserve">, </w:t>
      </w:r>
      <w:proofErr w:type="gramStart"/>
      <w:r w:rsidR="00B5713B" w:rsidRPr="00F566BF">
        <w:rPr>
          <w:rFonts w:ascii="GHEA Grapalat" w:hAnsi="GHEA Grapalat" w:cs="Sylfaen"/>
          <w:sz w:val="20"/>
          <w:lang w:val="hy-AM"/>
        </w:rPr>
        <w:t xml:space="preserve">բացառությամբ </w:t>
      </w:r>
      <w:r w:rsidR="00270AF6" w:rsidRPr="00F566BF">
        <w:rPr>
          <w:rFonts w:ascii="GHEA Grapalat" w:hAnsi="GHEA Grapalat" w:cs="Sylfaen"/>
          <w:sz w:val="20"/>
          <w:lang w:val="hy-AM"/>
        </w:rPr>
        <w:t xml:space="preserve"> սույն</w:t>
      </w:r>
      <w:proofErr w:type="gramEnd"/>
      <w:r w:rsidR="00270AF6" w:rsidRPr="00F566BF">
        <w:rPr>
          <w:rFonts w:ascii="GHEA Grapalat" w:hAnsi="GHEA Grapalat" w:cs="Sylfaen"/>
          <w:sz w:val="20"/>
          <w:lang w:val="hy-AM"/>
        </w:rPr>
        <w:t xml:space="preserve">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մասնակիցը</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բավարար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գնահատված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հայտեր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թվից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նվազագույն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r w:rsidR="00153C87" w:rsidRPr="00F566BF">
        <w:rPr>
          <w:rFonts w:ascii="GHEA Grapalat" w:hAnsi="GHEA Grapalat" w:cs="Sylfaen"/>
          <w:szCs w:val="24"/>
          <w:lang w:val="ru-RU"/>
        </w:rPr>
        <w:t>ասնակցին</w:t>
      </w:r>
      <w:r w:rsidR="00153C87" w:rsidRPr="00F566BF">
        <w:rPr>
          <w:rFonts w:ascii="GHEA Grapalat" w:hAnsi="GHEA Grapalat" w:cs="Sylfaen"/>
          <w:szCs w:val="24"/>
        </w:rPr>
        <w:t xml:space="preserve"> </w:t>
      </w:r>
      <w:r w:rsidR="00B514E8" w:rsidRPr="00F566BF">
        <w:rPr>
          <w:rFonts w:ascii="GHEA Grapalat" w:hAnsi="GHEA Grapalat" w:cs="Sylfaen"/>
          <w:szCs w:val="24"/>
          <w:lang w:val="ru-RU"/>
        </w:rPr>
        <w:t>նախապատվություն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տալու</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սկզբունքով։</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Ընդ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հանձնաժողովի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կողմից</w:t>
      </w:r>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որոշելիս</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առաջարկների</w:t>
      </w:r>
      <w:r w:rsidR="00B514E8" w:rsidRPr="00F566BF">
        <w:rPr>
          <w:rFonts w:ascii="GHEA Grapalat" w:hAnsi="GHEA Grapalat" w:cs="Sylfaen"/>
          <w:szCs w:val="24"/>
        </w:rPr>
        <w:t xml:space="preserve"> գնահատումը և </w:t>
      </w:r>
      <w:r w:rsidR="00B514E8" w:rsidRPr="00F566BF">
        <w:rPr>
          <w:rFonts w:ascii="GHEA Grapalat" w:hAnsi="GHEA Grapalat" w:cs="Sylfaen"/>
          <w:szCs w:val="24"/>
          <w:lang w:val="ru-RU"/>
        </w:rPr>
        <w:t>համեմատումն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իրականացվում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առանց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հրավերի</w:t>
      </w:r>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մասի</w:t>
      </w:r>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կետում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նշված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հարկի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գումարի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հաշվարկման</w:t>
      </w:r>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proofErr w:type="spellStart"/>
      <w:r w:rsidR="00F61898" w:rsidRPr="00F566BF">
        <w:rPr>
          <w:rFonts w:ascii="GHEA Grapalat" w:hAnsi="GHEA Grapalat" w:cs="Sylfaen"/>
          <w:lang w:val="en-US"/>
        </w:rPr>
        <w:t>հիմք</w:t>
      </w:r>
      <w:proofErr w:type="spellEnd"/>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proofErr w:type="spellStart"/>
      <w:r w:rsidR="00F61898" w:rsidRPr="00F566BF">
        <w:rPr>
          <w:rFonts w:ascii="GHEA Grapalat" w:hAnsi="GHEA Grapalat" w:cs="Sylfaen"/>
          <w:lang w:val="en-US"/>
        </w:rPr>
        <w:t>ընդունում</w:t>
      </w:r>
      <w:proofErr w:type="spellEnd"/>
      <w:r w:rsidR="00F61898" w:rsidRPr="00F566BF">
        <w:rPr>
          <w:rFonts w:ascii="GHEA Grapalat" w:hAnsi="GHEA Grapalat" w:cs="Sylfaen"/>
        </w:rPr>
        <w:t xml:space="preserve"> </w:t>
      </w:r>
      <w:r w:rsidR="00153C87" w:rsidRPr="00F566BF">
        <w:rPr>
          <w:rFonts w:ascii="GHEA Grapalat" w:hAnsi="GHEA Grapalat" w:cs="Sylfaen"/>
        </w:rPr>
        <w:t>հ</w:t>
      </w:r>
      <w:proofErr w:type="spellStart"/>
      <w:r w:rsidR="00153C87" w:rsidRPr="00F566BF">
        <w:rPr>
          <w:rFonts w:ascii="GHEA Grapalat" w:hAnsi="GHEA Grapalat" w:cs="Sylfaen"/>
          <w:lang w:val="en-US"/>
        </w:rPr>
        <w:t>ամակարգում</w:t>
      </w:r>
      <w:proofErr w:type="spellEnd"/>
      <w:r w:rsidR="00153C87" w:rsidRPr="00F566BF">
        <w:rPr>
          <w:rFonts w:ascii="GHEA Grapalat" w:hAnsi="GHEA Grapalat" w:cs="Sylfaen"/>
        </w:rPr>
        <w:t xml:space="preserve"> </w:t>
      </w:r>
      <w:proofErr w:type="spellStart"/>
      <w:r w:rsidR="00F61898" w:rsidRPr="00F566BF">
        <w:rPr>
          <w:rFonts w:ascii="GHEA Grapalat" w:hAnsi="GHEA Grapalat" w:cs="Sylfaen"/>
          <w:lang w:val="en-US"/>
        </w:rPr>
        <w:t>կցված</w:t>
      </w:r>
      <w:proofErr w:type="spellEnd"/>
      <w:r w:rsidR="00F61898" w:rsidRPr="00F566BF">
        <w:rPr>
          <w:rFonts w:ascii="GHEA Grapalat" w:hAnsi="GHEA Grapalat" w:cs="Sylfaen"/>
        </w:rPr>
        <w:t xml:space="preserve">` </w:t>
      </w:r>
      <w:proofErr w:type="spellStart"/>
      <w:r w:rsidR="00AE4008" w:rsidRPr="00F566BF">
        <w:rPr>
          <w:rFonts w:ascii="GHEA Grapalat" w:hAnsi="GHEA Grapalat" w:cs="Sylfaen"/>
          <w:lang w:val="en-US"/>
        </w:rPr>
        <w:t>մ</w:t>
      </w:r>
      <w:r w:rsidR="00F61898" w:rsidRPr="00F566BF">
        <w:rPr>
          <w:rFonts w:ascii="GHEA Grapalat" w:hAnsi="GHEA Grapalat" w:cs="Sylfaen"/>
          <w:lang w:val="en-US"/>
        </w:rPr>
        <w:t>ասնակցի</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կողմից</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հաստատված</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գնային</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առաջարկը</w:t>
      </w:r>
      <w:proofErr w:type="spellEnd"/>
      <w:r w:rsidR="00F61898" w:rsidRPr="00F566BF">
        <w:rPr>
          <w:rFonts w:ascii="GHEA Grapalat" w:hAnsi="GHEA Grapalat" w:cs="Sylfaen"/>
          <w:lang w:val="hy-AM"/>
        </w:rPr>
        <w:t>:</w:t>
      </w:r>
    </w:p>
    <w:p w14:paraId="43994BF3" w14:textId="77777777" w:rsidR="00CF18EF" w:rsidRDefault="00FD2748" w:rsidP="00CF18EF">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Եթե</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առաջարկվող</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գները</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ներկայացված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երկու</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կամ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ավելի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արժույթներով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ապա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դրանք</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համեմատվում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Հայաստանի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Հանրապետության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դրամով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Կենտրոնական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բանկի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կողմից</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հայտերի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բացման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օրվա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սահմանված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փոխարժեքով։</w:t>
      </w:r>
      <w:r w:rsidR="00CF18EF" w:rsidRPr="00CF18EF">
        <w:rPr>
          <w:rFonts w:ascii="GHEA Grapalat" w:hAnsi="GHEA Grapalat" w:cs="Sylfaen"/>
          <w:i w:val="0"/>
          <w:szCs w:val="24"/>
          <w:lang w:val="af-ZA"/>
        </w:rPr>
        <w:t xml:space="preserve"> </w:t>
      </w:r>
    </w:p>
    <w:p w14:paraId="12E71D29" w14:textId="65D55135" w:rsidR="009B6D58" w:rsidRPr="00F566BF" w:rsidRDefault="00FD2748" w:rsidP="00CF18EF">
      <w:pPr>
        <w:pStyle w:val="BodyTextIndent"/>
        <w:spacing w:line="240" w:lineRule="auto"/>
        <w:ind w:firstLine="567"/>
        <w:rPr>
          <w:rFonts w:ascii="GHEA Grapalat" w:hAnsi="GHEA Grapalat" w:cs="Sylfaen"/>
          <w:szCs w:val="24"/>
          <w:lang w:val="af-ZA"/>
        </w:rPr>
      </w:pPr>
      <w:r w:rsidRPr="00C33DB6">
        <w:rPr>
          <w:rFonts w:ascii="GHEA Grapalat" w:hAnsi="GHEA Grapalat"/>
          <w:i w:val="0"/>
          <w:iCs/>
          <w:lang w:val="af-ZA" w:eastAsia="x-none"/>
        </w:rPr>
        <w:t>8</w:t>
      </w:r>
      <w:r w:rsidR="00633389" w:rsidRPr="00C33DB6">
        <w:rPr>
          <w:rFonts w:ascii="GHEA Grapalat" w:hAnsi="GHEA Grapalat"/>
          <w:i w:val="0"/>
          <w:iCs/>
          <w:lang w:val="af-ZA" w:eastAsia="x-none"/>
        </w:rPr>
        <w:t>.</w:t>
      </w:r>
      <w:r w:rsidR="00DA10D3" w:rsidRPr="00C33DB6">
        <w:rPr>
          <w:rFonts w:ascii="GHEA Grapalat" w:hAnsi="GHEA Grapalat"/>
          <w:i w:val="0"/>
          <w:iCs/>
          <w:lang w:val="hy-AM" w:eastAsia="x-none"/>
        </w:rPr>
        <w:t>6</w:t>
      </w:r>
      <w:r w:rsidR="00D7435F" w:rsidRPr="00C33DB6">
        <w:rPr>
          <w:rFonts w:ascii="GHEA Grapalat" w:hAnsi="GHEA Grapalat"/>
          <w:i w:val="0"/>
          <w:iCs/>
          <w:lang w:val="af-ZA" w:eastAsia="x-none"/>
        </w:rPr>
        <w:t xml:space="preserve"> </w:t>
      </w:r>
      <w:r w:rsidR="00973FB1" w:rsidRPr="00C33DB6">
        <w:rPr>
          <w:rFonts w:ascii="GHEA Grapalat" w:hAnsi="GHEA Grapalat"/>
          <w:i w:val="0"/>
          <w:iCs/>
          <w:lang w:val="af-ZA" w:eastAsia="x-none"/>
        </w:rPr>
        <w:t>Հ</w:t>
      </w:r>
      <w:r w:rsidR="00973FB1" w:rsidRPr="00C33DB6">
        <w:rPr>
          <w:rFonts w:ascii="GHEA Grapalat" w:hAnsi="GHEA Grapalat" w:cs="Sylfaen"/>
          <w:i w:val="0"/>
          <w:iCs/>
          <w:szCs w:val="24"/>
          <w:lang w:val="ru-RU"/>
        </w:rPr>
        <w:t>անձնաժողովը</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հրավերի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պահանջների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նկատմամբ</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բավարար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գնահատված</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հայտեր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ներկայացրած</w:t>
      </w:r>
      <w:r w:rsidR="00973FB1" w:rsidRPr="00CF18EF">
        <w:rPr>
          <w:rFonts w:ascii="GHEA Grapalat" w:hAnsi="GHEA Grapalat" w:cs="Sylfaen"/>
          <w:i w:val="0"/>
          <w:iCs/>
          <w:szCs w:val="24"/>
          <w:lang w:val="af-ZA"/>
        </w:rPr>
        <w:t xml:space="preserve"> </w:t>
      </w:r>
      <w:r w:rsidRPr="00CF18EF">
        <w:rPr>
          <w:rFonts w:ascii="GHEA Grapalat" w:hAnsi="GHEA Grapalat" w:cs="Sylfaen"/>
          <w:i w:val="0"/>
          <w:iCs/>
          <w:szCs w:val="24"/>
        </w:rPr>
        <w:t>մ</w:t>
      </w:r>
      <w:r w:rsidR="00973FB1" w:rsidRPr="00CF18EF">
        <w:rPr>
          <w:rFonts w:ascii="GHEA Grapalat" w:hAnsi="GHEA Grapalat" w:cs="Sylfaen"/>
          <w:i w:val="0"/>
          <w:iCs/>
          <w:szCs w:val="24"/>
          <w:lang w:val="ru-RU"/>
        </w:rPr>
        <w:t>ասնակիցներից</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որոշում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և</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հայտարարում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է</w:t>
      </w:r>
      <w:r w:rsidR="00973FB1" w:rsidRPr="00CF18EF">
        <w:rPr>
          <w:rFonts w:ascii="GHEA Grapalat" w:hAnsi="GHEA Grapalat" w:cs="Sylfaen"/>
          <w:i w:val="0"/>
          <w:iCs/>
          <w:szCs w:val="24"/>
          <w:lang w:val="af-ZA"/>
        </w:rPr>
        <w:t xml:space="preserve"> </w:t>
      </w:r>
      <w:r w:rsidR="00D32414" w:rsidRPr="00CF18EF">
        <w:rPr>
          <w:rFonts w:ascii="GHEA Grapalat" w:hAnsi="GHEA Grapalat" w:cs="Sylfaen"/>
          <w:i w:val="0"/>
          <w:iCs/>
          <w:szCs w:val="24"/>
          <w:lang w:val="hy-AM"/>
        </w:rPr>
        <w:t>ընտրված</w:t>
      </w:r>
      <w:r w:rsidR="00D32414" w:rsidRPr="00CF18EF">
        <w:rPr>
          <w:rFonts w:ascii="GHEA Grapalat" w:hAnsi="GHEA Grapalat" w:cs="Sylfaen"/>
          <w:i w:val="0"/>
          <w:iCs/>
          <w:szCs w:val="24"/>
          <w:lang w:val="af-ZA"/>
        </w:rPr>
        <w:t xml:space="preserve"> </w:t>
      </w:r>
      <w:r w:rsidR="001B4854" w:rsidRPr="00CF18EF">
        <w:rPr>
          <w:rFonts w:ascii="GHEA Grapalat" w:hAnsi="GHEA Grapalat" w:cs="Sylfaen"/>
          <w:i w:val="0"/>
          <w:iCs/>
          <w:szCs w:val="24"/>
          <w:lang w:val="hy-AM"/>
        </w:rPr>
        <w:t xml:space="preserve">և </w:t>
      </w:r>
      <w:r w:rsidR="0043390C" w:rsidRPr="00CF18EF">
        <w:rPr>
          <w:rFonts w:ascii="GHEA Grapalat" w:hAnsi="GHEA Grapalat" w:cs="Sylfaen"/>
          <w:i w:val="0"/>
          <w:iCs/>
          <w:szCs w:val="24"/>
          <w:lang w:val="hy-AM"/>
        </w:rPr>
        <w:t xml:space="preserve">այդպիսին չճանաչված </w:t>
      </w:r>
      <w:r w:rsidR="00973FB1" w:rsidRPr="00CF18EF">
        <w:rPr>
          <w:rFonts w:ascii="GHEA Grapalat" w:hAnsi="GHEA Grapalat" w:cs="Sylfaen"/>
          <w:i w:val="0"/>
          <w:iCs/>
          <w:szCs w:val="24"/>
          <w:lang w:val="ru-RU"/>
        </w:rPr>
        <w:t>մասնակիցներին</w:t>
      </w:r>
      <w:r w:rsidR="00973FB1" w:rsidRPr="00CF18EF">
        <w:rPr>
          <w:rFonts w:ascii="GHEA Grapalat" w:hAnsi="GHEA Grapalat" w:cs="Sylfaen"/>
          <w:i w:val="0"/>
          <w:iCs/>
          <w:szCs w:val="24"/>
          <w:lang w:val="af-ZA"/>
        </w:rPr>
        <w:t>:</w:t>
      </w:r>
      <w:r w:rsidR="00D32414"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Առաջարկված</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նվազագույն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գների</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հավասարության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դեպքում</w:t>
      </w:r>
      <w:r w:rsidR="009B6D58" w:rsidRPr="00F566BF">
        <w:rPr>
          <w:rFonts w:ascii="GHEA Grapalat" w:hAnsi="GHEA Grapalat" w:cs="Sylfaen"/>
          <w:szCs w:val="24"/>
          <w:lang w:val="af-ZA"/>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10B8E8BE" w:rsidR="00DA10D3" w:rsidRPr="00D94074"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D9407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D94074">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1619CDF9" w14:textId="77777777" w:rsidR="003B509C" w:rsidRDefault="003B509C" w:rsidP="003B509C">
      <w:pPr>
        <w:pStyle w:val="norm"/>
        <w:spacing w:line="240" w:lineRule="auto"/>
        <w:rPr>
          <w:rFonts w:ascii="GHEA Grapalat" w:hAnsi="GHEA Grapalat"/>
          <w:sz w:val="20"/>
          <w:lang w:val="af-ZA" w:eastAsia="x-none"/>
        </w:rPr>
      </w:pPr>
      <w:r w:rsidRPr="00EB64FD">
        <w:rPr>
          <w:rFonts w:ascii="GHEA Grapalat" w:hAnsi="GHEA Grapalat"/>
          <w:sz w:val="20"/>
          <w:lang w:val="af-ZA" w:eastAsia="x-none"/>
        </w:rPr>
        <w:t xml:space="preserve">8.9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 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էլեկտրոնային եղանակով տեղեկացնում է մասնակցին՝ առաջարկելով մինչև կասեցման ժամկետի ավարտը շտկել անհամապատասխանությունը: </w:t>
      </w:r>
    </w:p>
    <w:p w14:paraId="76FF7E6E" w14:textId="77777777" w:rsidR="003B509C" w:rsidRDefault="003B509C" w:rsidP="003B509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EB64FD">
        <w:rPr>
          <w:rFonts w:ascii="GHEA Grapalat" w:hAnsi="GHEA Grapalat" w:cs="Sylfaen"/>
          <w:sz w:val="20"/>
          <w:szCs w:val="24"/>
          <w:lang w:val="hy-AM" w:eastAsia="en-US"/>
        </w:rPr>
        <w:t>ա</w:t>
      </w:r>
      <w:r w:rsidRPr="00F566BF">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42A22BE9" w14:textId="77777777" w:rsidR="003B509C" w:rsidRPr="00EB64FD" w:rsidRDefault="003B509C" w:rsidP="003B509C">
      <w:pPr>
        <w:pStyle w:val="norm"/>
        <w:spacing w:line="240" w:lineRule="auto"/>
        <w:rPr>
          <w:rFonts w:ascii="GHEA Grapalat" w:hAnsi="GHEA Grapalat" w:cs="Sylfaen"/>
          <w:sz w:val="20"/>
          <w:szCs w:val="24"/>
          <w:lang w:val="es-ES" w:eastAsia="en-US"/>
        </w:rPr>
      </w:pPr>
      <w:r w:rsidRPr="00EB64FD">
        <w:rPr>
          <w:rFonts w:ascii="GHEA Grapalat" w:hAnsi="GHEA Grapalat" w:cs="Sylfaen"/>
          <w:sz w:val="20"/>
          <w:szCs w:val="24"/>
          <w:lang w:val="es-ES" w:eastAsia="en-US"/>
        </w:rPr>
        <w:t xml:space="preserve">8.9.1 </w:t>
      </w:r>
      <w:proofErr w:type="spellStart"/>
      <w:r w:rsidRPr="00EB64FD">
        <w:rPr>
          <w:rFonts w:ascii="GHEA Grapalat" w:hAnsi="GHEA Grapalat" w:cs="Sylfaen"/>
          <w:sz w:val="20"/>
          <w:szCs w:val="24"/>
          <w:lang w:val="es-ES" w:eastAsia="en-US"/>
        </w:rPr>
        <w:t>Այն</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դեպքում</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երբ</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մինչև</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պայմանագիրը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պատվիրատուի</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կողմից</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կնքվելը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պարզվում</w:t>
      </w:r>
      <w:proofErr w:type="spellEnd"/>
      <w:r w:rsidRPr="00EB64FD">
        <w:rPr>
          <w:rFonts w:ascii="GHEA Grapalat" w:hAnsi="GHEA Grapalat" w:cs="Sylfaen"/>
          <w:sz w:val="20"/>
          <w:szCs w:val="24"/>
          <w:lang w:val="es-ES" w:eastAsia="en-US"/>
        </w:rPr>
        <w:t xml:space="preserve"> է, </w:t>
      </w:r>
      <w:proofErr w:type="spellStart"/>
      <w:r w:rsidRPr="00EB64FD">
        <w:rPr>
          <w:rFonts w:ascii="GHEA Grapalat" w:hAnsi="GHEA Grapalat" w:cs="Sylfaen"/>
          <w:sz w:val="20"/>
          <w:szCs w:val="24"/>
          <w:lang w:val="es-ES" w:eastAsia="en-US"/>
        </w:rPr>
        <w:t>որ</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մասնակիցը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ներառված</w:t>
      </w:r>
      <w:proofErr w:type="spellEnd"/>
      <w:r w:rsidRPr="00EB64FD">
        <w:rPr>
          <w:rFonts w:ascii="GHEA Grapalat" w:hAnsi="GHEA Grapalat" w:cs="Sylfaen"/>
          <w:sz w:val="20"/>
          <w:szCs w:val="24"/>
          <w:lang w:val="es-ES" w:eastAsia="en-US"/>
        </w:rPr>
        <w:t xml:space="preserve"> է ՀՀ </w:t>
      </w:r>
      <w:proofErr w:type="spellStart"/>
      <w:r w:rsidRPr="00EB64FD">
        <w:rPr>
          <w:rFonts w:ascii="GHEA Grapalat" w:hAnsi="GHEA Grapalat" w:cs="Sylfaen"/>
          <w:sz w:val="20"/>
          <w:szCs w:val="24"/>
          <w:lang w:val="es-ES" w:eastAsia="en-US"/>
        </w:rPr>
        <w:t>կառավարության</w:t>
      </w:r>
      <w:proofErr w:type="spellEnd"/>
      <w:r w:rsidRPr="00EB64FD">
        <w:rPr>
          <w:rFonts w:ascii="GHEA Grapalat" w:hAnsi="GHEA Grapalat" w:cs="Sylfaen"/>
          <w:sz w:val="20"/>
          <w:szCs w:val="24"/>
          <w:lang w:val="es-ES" w:eastAsia="en-US"/>
        </w:rPr>
        <w:t xml:space="preserve"> 20.06.2025թ. N 817-Ա </w:t>
      </w:r>
      <w:proofErr w:type="spellStart"/>
      <w:r w:rsidRPr="00EB64FD">
        <w:rPr>
          <w:rFonts w:ascii="GHEA Grapalat" w:hAnsi="GHEA Grapalat" w:cs="Sylfaen"/>
          <w:sz w:val="20"/>
          <w:szCs w:val="24"/>
          <w:lang w:val="es-ES" w:eastAsia="en-US"/>
        </w:rPr>
        <w:t>որոշման</w:t>
      </w:r>
      <w:proofErr w:type="spellEnd"/>
      <w:r w:rsidRPr="00EB64FD">
        <w:rPr>
          <w:rFonts w:ascii="GHEA Grapalat" w:hAnsi="GHEA Grapalat" w:cs="Sylfaen"/>
          <w:sz w:val="20"/>
          <w:szCs w:val="24"/>
          <w:lang w:val="es-ES" w:eastAsia="en-US"/>
        </w:rPr>
        <w:t xml:space="preserve"> 2-րդ </w:t>
      </w:r>
      <w:proofErr w:type="spellStart"/>
      <w:r w:rsidRPr="00EB64FD">
        <w:rPr>
          <w:rFonts w:ascii="GHEA Grapalat" w:hAnsi="GHEA Grapalat" w:cs="Sylfaen"/>
          <w:sz w:val="20"/>
          <w:szCs w:val="24"/>
          <w:lang w:val="es-ES" w:eastAsia="en-US"/>
        </w:rPr>
        <w:t>կետի</w:t>
      </w:r>
      <w:proofErr w:type="spellEnd"/>
      <w:r w:rsidRPr="00EB64FD">
        <w:rPr>
          <w:rFonts w:ascii="GHEA Grapalat" w:hAnsi="GHEA Grapalat" w:cs="Sylfaen"/>
          <w:sz w:val="20"/>
          <w:szCs w:val="24"/>
          <w:lang w:val="es-ES" w:eastAsia="en-US"/>
        </w:rPr>
        <w:t xml:space="preserve"> 2-րդ </w:t>
      </w:r>
      <w:proofErr w:type="spellStart"/>
      <w:r w:rsidRPr="00EB64FD">
        <w:rPr>
          <w:rFonts w:ascii="GHEA Grapalat" w:hAnsi="GHEA Grapalat" w:cs="Sylfaen"/>
          <w:sz w:val="20"/>
          <w:szCs w:val="24"/>
          <w:lang w:val="es-ES" w:eastAsia="en-US"/>
        </w:rPr>
        <w:t>ենթակետով</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նախատեսված</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ցուցակում</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ապա</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մասնակցի</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հայտը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մերժվում</w:t>
      </w:r>
      <w:proofErr w:type="spellEnd"/>
      <w:r w:rsidRPr="00EB64FD">
        <w:rPr>
          <w:rFonts w:ascii="GHEA Grapalat" w:hAnsi="GHEA Grapalat" w:cs="Sylfaen"/>
          <w:sz w:val="20"/>
          <w:szCs w:val="24"/>
          <w:lang w:val="es-ES" w:eastAsia="en-US"/>
        </w:rPr>
        <w:t xml:space="preserve"> է:</w:t>
      </w:r>
    </w:p>
    <w:p w14:paraId="2FAA280A" w14:textId="2F61B3E2"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77777777"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proofErr w:type="spellStart"/>
      <w:r w:rsidR="00EA58C8" w:rsidRPr="00F566BF">
        <w:rPr>
          <w:rFonts w:ascii="GHEA Grapalat" w:hAnsi="GHEA Grapalat" w:cs="Sylfaen"/>
          <w:szCs w:val="24"/>
          <w:lang w:val="es-ES"/>
        </w:rPr>
        <w:t>Հայտերը</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բացվելուց</w:t>
      </w:r>
      <w:proofErr w:type="spellEnd"/>
      <w:r w:rsidR="00EA58C8" w:rsidRPr="00F566BF">
        <w:rPr>
          <w:rFonts w:ascii="GHEA Grapalat" w:hAnsi="GHEA Grapalat" w:cs="Sylfaen"/>
          <w:szCs w:val="24"/>
          <w:lang w:val="es-ES"/>
        </w:rPr>
        <w:t xml:space="preserve"> </w:t>
      </w:r>
      <w:r w:rsidR="007A3F75" w:rsidRPr="00F566BF">
        <w:rPr>
          <w:rFonts w:ascii="GHEA Grapalat" w:hAnsi="GHEA Grapalat" w:cs="Sylfaen"/>
          <w:szCs w:val="24"/>
          <w:lang w:val="es-ES"/>
        </w:rPr>
        <w:t xml:space="preserve">և </w:t>
      </w:r>
      <w:proofErr w:type="spellStart"/>
      <w:r w:rsidR="007A3F75" w:rsidRPr="00F566BF">
        <w:rPr>
          <w:rFonts w:ascii="GHEA Grapalat" w:hAnsi="GHEA Grapalat" w:cs="Sylfaen"/>
          <w:szCs w:val="24"/>
          <w:lang w:val="es-ES"/>
        </w:rPr>
        <w:t>գնահատվելուց</w:t>
      </w:r>
      <w:proofErr w:type="spellEnd"/>
      <w:r w:rsidR="007A3F75"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հետո</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կազմվում</w:t>
      </w:r>
      <w:proofErr w:type="spellEnd"/>
      <w:r w:rsidR="00EA58C8" w:rsidRPr="00F566BF">
        <w:rPr>
          <w:rFonts w:ascii="GHEA Grapalat" w:hAnsi="GHEA Grapalat" w:cs="Sylfaen"/>
          <w:szCs w:val="24"/>
          <w:lang w:val="es-ES"/>
        </w:rPr>
        <w:t xml:space="preserve"> է </w:t>
      </w:r>
      <w:proofErr w:type="spellStart"/>
      <w:r w:rsidR="00EA58C8" w:rsidRPr="00F566BF">
        <w:rPr>
          <w:rFonts w:ascii="GHEA Grapalat" w:hAnsi="GHEA Grapalat" w:cs="Sylfaen"/>
          <w:szCs w:val="24"/>
          <w:lang w:val="es-ES"/>
        </w:rPr>
        <w:t>արձանագրություն</w:t>
      </w:r>
      <w:proofErr w:type="spellEnd"/>
      <w:r w:rsidR="00EA58C8" w:rsidRPr="00F566BF">
        <w:rPr>
          <w:rFonts w:ascii="GHEA Grapalat" w:hAnsi="GHEA Grapalat" w:cs="Sylfaen"/>
          <w:szCs w:val="24"/>
          <w:lang w:val="es-ES"/>
        </w:rPr>
        <w:t>`</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6C551BF0" w14:textId="20471B1E" w:rsidR="003D47ED" w:rsidRDefault="008769B4" w:rsidP="00EF3662">
      <w:pPr>
        <w:ind w:firstLine="375"/>
        <w:jc w:val="both"/>
        <w:rPr>
          <w:rFonts w:ascii="GHEA Grapalat" w:hAnsi="GHEA Grapalat" w:cs="Sylfaen"/>
          <w:sz w:val="20"/>
          <w:lang w:val="af-ZA"/>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Օրենքի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հոդվածի</w:t>
      </w:r>
      <w:proofErr w:type="spellEnd"/>
      <w:r w:rsidR="0036230B" w:rsidRPr="0008536B">
        <w:rPr>
          <w:rFonts w:ascii="GHEA Grapalat" w:hAnsi="GHEA Grapalat" w:cs="Sylfaen"/>
          <w:sz w:val="20"/>
          <w:lang w:val="af-ZA"/>
        </w:rPr>
        <w:t xml:space="preserve"> 1-</w:t>
      </w:r>
      <w:proofErr w:type="spellStart"/>
      <w:r w:rsidR="0036230B" w:rsidRPr="0008536B">
        <w:rPr>
          <w:rFonts w:ascii="GHEA Grapalat" w:hAnsi="GHEA Grapalat" w:cs="Sylfaen"/>
          <w:sz w:val="20"/>
        </w:rPr>
        <w:t>ին</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մասի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կետով</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նախատեսված</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հիմքերն</w:t>
      </w:r>
      <w:proofErr w:type="spellEnd"/>
      <w:r w:rsidR="0036230B" w:rsidRPr="0008536B">
        <w:rPr>
          <w:rFonts w:ascii="GHEA Grapalat" w:hAnsi="GHEA Grapalat" w:cs="Sylfaen"/>
          <w:sz w:val="20"/>
          <w:lang w:val="af-ZA"/>
        </w:rPr>
        <w:t xml:space="preserve"> </w:t>
      </w:r>
      <w:r w:rsidR="0036230B" w:rsidRPr="0008536B">
        <w:rPr>
          <w:rFonts w:ascii="GHEA Grapalat" w:hAnsi="GHEA Grapalat" w:cs="Sylfaen"/>
          <w:sz w:val="20"/>
        </w:rPr>
        <w:t>ի</w:t>
      </w:r>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հայտ</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գալու</w:t>
      </w:r>
      <w:proofErr w:type="spellEnd"/>
      <w:r w:rsidR="0036230B" w:rsidRPr="0008536B">
        <w:rPr>
          <w:rFonts w:ascii="GHEA Grapalat" w:hAnsi="GHEA Grapalat" w:cs="Sylfaen"/>
          <w:sz w:val="20"/>
          <w:lang w:val="af-ZA"/>
        </w:rPr>
        <w:t xml:space="preserve"> </w:t>
      </w:r>
      <w:r w:rsidR="004E2F96" w:rsidRPr="0008536B">
        <w:rPr>
          <w:rFonts w:ascii="GHEA Grapalat" w:hAnsi="GHEA Grapalat" w:cs="Sylfaen"/>
          <w:sz w:val="20"/>
          <w:lang w:val="ru-RU"/>
        </w:rPr>
        <w:t>դեպքում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պատվիրատուի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ղեկավարի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պատճառաբանված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որոշման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հիման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վրա</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լիազորված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մարմինը</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ներառում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է</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գնումների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գործընթացին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մասնակցելու</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իրավունք</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չունեցող</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մասնակիցների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ցուցակում</w:t>
      </w:r>
      <w:r w:rsidR="00C01DE0" w:rsidRPr="0008536B">
        <w:rPr>
          <w:rFonts w:ascii="GHEA Grapalat" w:hAnsi="GHEA Grapalat" w:cs="Sylfaen"/>
          <w:sz w:val="20"/>
          <w:lang w:val="hy-AM"/>
        </w:rPr>
        <w:t>:</w:t>
      </w:r>
      <w:r w:rsidR="00180D94" w:rsidRPr="0008536B">
        <w:rPr>
          <w:rFonts w:ascii="GHEA Grapalat" w:hAnsi="GHEA Grapalat" w:cs="Sylfaen"/>
          <w:sz w:val="20"/>
          <w:lang w:val="hy-AM"/>
        </w:rPr>
        <w:t xml:space="preserve"> </w:t>
      </w:r>
      <w:r w:rsidR="00C01DE0" w:rsidRPr="0008536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Pr>
          <w:rFonts w:ascii="GHEA Grapalat" w:hAnsi="GHEA Grapalat" w:cs="Sylfaen"/>
          <w:sz w:val="20"/>
        </w:rPr>
        <w:t>՝</w:t>
      </w:r>
      <w:r w:rsidR="001820DF" w:rsidRPr="00973D3D">
        <w:rPr>
          <w:rFonts w:ascii="GHEA Grapalat" w:hAnsi="GHEA Grapalat" w:cs="Sylfaen"/>
          <w:sz w:val="20"/>
          <w:lang w:val="af-ZA"/>
        </w:rPr>
        <w:t xml:space="preserve"> </w:t>
      </w:r>
      <w:r w:rsidR="001820DF" w:rsidRPr="00DC0D0F">
        <w:rPr>
          <w:rFonts w:ascii="GHEA Grapalat" w:hAnsi="GHEA Grapalat" w:cs="Sylfaen"/>
          <w:sz w:val="20"/>
          <w:lang w:val="ru-RU"/>
        </w:rPr>
        <w:t>որոշումը</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ստանալու</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հաջորդող</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հինգ</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աշխատանքային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ընթացքում</w:t>
      </w:r>
      <w:r w:rsidR="004E2F96" w:rsidRPr="0008536B">
        <w:rPr>
          <w:rFonts w:ascii="GHEA Grapalat" w:hAnsi="GHEA Grapalat" w:cs="Sylfaen"/>
          <w:sz w:val="20"/>
          <w:lang w:val="ru-RU"/>
        </w:rPr>
        <w:t>։</w:t>
      </w:r>
      <w:r w:rsidR="004E2F96" w:rsidRPr="0008536B">
        <w:rPr>
          <w:rFonts w:ascii="GHEA Grapalat" w:hAnsi="GHEA Grapalat" w:cs="Sylfaen"/>
          <w:sz w:val="20"/>
          <w:lang w:val="af-ZA"/>
        </w:rPr>
        <w:t xml:space="preserve"> </w:t>
      </w:r>
    </w:p>
    <w:p w14:paraId="383C25FC" w14:textId="44B1995B" w:rsidR="003D0C33" w:rsidRPr="0008536B" w:rsidRDefault="004E2F96" w:rsidP="00EF3662">
      <w:pPr>
        <w:ind w:firstLine="375"/>
        <w:jc w:val="both"/>
        <w:rPr>
          <w:rFonts w:ascii="GHEA Grapalat" w:hAnsi="GHEA Grapalat" w:cs="Sylfaen"/>
          <w:sz w:val="20"/>
          <w:lang w:val="hy-AM"/>
        </w:rPr>
      </w:pPr>
      <w:r w:rsidRPr="0008536B">
        <w:rPr>
          <w:rFonts w:ascii="GHEA Grapalat" w:hAnsi="GHEA Grapalat" w:cs="Sylfaen"/>
          <w:sz w:val="20"/>
          <w:lang w:val="ru-RU"/>
        </w:rPr>
        <w:lastRenderedPageBreak/>
        <w:t>Ընդ</w:t>
      </w:r>
      <w:r w:rsidRPr="0008536B">
        <w:rPr>
          <w:rFonts w:ascii="GHEA Grapalat" w:hAnsi="GHEA Grapalat" w:cs="Sylfaen"/>
          <w:sz w:val="20"/>
          <w:lang w:val="af-ZA"/>
        </w:rPr>
        <w:t xml:space="preserve"> </w:t>
      </w:r>
      <w:r w:rsidRPr="0008536B">
        <w:rPr>
          <w:rFonts w:ascii="GHEA Grapalat" w:hAnsi="GHEA Grapalat" w:cs="Sylfaen"/>
          <w:sz w:val="20"/>
          <w:lang w:val="ru-RU"/>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08536B">
        <w:rPr>
          <w:rFonts w:ascii="GHEA Grapalat" w:hAnsi="GHEA Grapalat" w:cs="Sylfaen"/>
          <w:sz w:val="20"/>
          <w:lang w:val="ru-RU"/>
        </w:rPr>
        <w:t>սույն</w:t>
      </w:r>
      <w:r w:rsidRPr="0008536B">
        <w:rPr>
          <w:rFonts w:ascii="GHEA Grapalat" w:hAnsi="GHEA Grapalat" w:cs="Sylfaen"/>
          <w:sz w:val="20"/>
          <w:lang w:val="af-ZA"/>
        </w:rPr>
        <w:t xml:space="preserve"> </w:t>
      </w:r>
      <w:r w:rsidRPr="0008536B">
        <w:rPr>
          <w:rFonts w:ascii="GHEA Grapalat" w:hAnsi="GHEA Grapalat" w:cs="Sylfaen"/>
          <w:sz w:val="20"/>
          <w:lang w:val="ru-RU"/>
        </w:rPr>
        <w:t>կետում</w:t>
      </w:r>
      <w:r w:rsidRPr="0008536B">
        <w:rPr>
          <w:rFonts w:ascii="GHEA Grapalat" w:hAnsi="GHEA Grapalat" w:cs="Sylfaen"/>
          <w:sz w:val="20"/>
          <w:lang w:val="af-ZA"/>
        </w:rPr>
        <w:t xml:space="preserve"> </w:t>
      </w:r>
      <w:r w:rsidRPr="0008536B">
        <w:rPr>
          <w:rFonts w:ascii="GHEA Grapalat" w:hAnsi="GHEA Grapalat" w:cs="Sylfaen"/>
          <w:sz w:val="20"/>
          <w:lang w:val="ru-RU"/>
        </w:rPr>
        <w:t>նշված</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ղեկավարը</w:t>
      </w:r>
      <w:r w:rsidRPr="0008536B">
        <w:rPr>
          <w:rFonts w:ascii="GHEA Grapalat" w:hAnsi="GHEA Grapalat" w:cs="Sylfaen"/>
          <w:sz w:val="20"/>
          <w:lang w:val="af-ZA"/>
        </w:rPr>
        <w:t xml:space="preserve"> </w:t>
      </w:r>
      <w:r w:rsidRPr="0008536B">
        <w:rPr>
          <w:rFonts w:ascii="GHEA Grapalat" w:hAnsi="GHEA Grapalat" w:cs="Sylfaen"/>
          <w:sz w:val="20"/>
          <w:lang w:val="ru-RU"/>
        </w:rPr>
        <w:t>կայացնում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գնման</w:t>
      </w:r>
      <w:r w:rsidRPr="0008536B">
        <w:rPr>
          <w:rFonts w:ascii="GHEA Grapalat" w:hAnsi="GHEA Grapalat" w:cs="Sylfaen"/>
          <w:sz w:val="20"/>
          <w:lang w:val="af-ZA"/>
        </w:rPr>
        <w:t xml:space="preserve"> </w:t>
      </w:r>
      <w:r w:rsidRPr="0008536B">
        <w:rPr>
          <w:rFonts w:ascii="GHEA Grapalat" w:hAnsi="GHEA Grapalat" w:cs="Sylfaen"/>
          <w:sz w:val="20"/>
          <w:lang w:val="ru-RU"/>
        </w:rPr>
        <w:t>ընթացակարգը</w:t>
      </w:r>
      <w:r w:rsidRPr="0008536B">
        <w:rPr>
          <w:rFonts w:ascii="GHEA Grapalat" w:hAnsi="GHEA Grapalat" w:cs="Sylfaen"/>
          <w:sz w:val="20"/>
          <w:lang w:val="af-ZA"/>
        </w:rPr>
        <w:t xml:space="preserve"> </w:t>
      </w:r>
      <w:r w:rsidRPr="0008536B">
        <w:rPr>
          <w:rFonts w:ascii="GHEA Grapalat" w:hAnsi="GHEA Grapalat" w:cs="Sylfaen"/>
          <w:sz w:val="20"/>
          <w:lang w:val="ru-RU"/>
        </w:rPr>
        <w:t>չկայացած</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հայտարարվելու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կնքված</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պայմանագրի</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պայմանագիրը</w:t>
      </w:r>
      <w:r w:rsidRPr="0008536B">
        <w:rPr>
          <w:rFonts w:ascii="GHEA Grapalat" w:hAnsi="GHEA Grapalat" w:cs="Sylfaen"/>
          <w:sz w:val="20"/>
          <w:lang w:val="af-ZA"/>
        </w:rPr>
        <w:t xml:space="preserve"> </w:t>
      </w:r>
      <w:r w:rsidRPr="0008536B">
        <w:rPr>
          <w:rFonts w:ascii="GHEA Grapalat" w:hAnsi="GHEA Grapalat" w:cs="Sylfaen"/>
          <w:sz w:val="20"/>
          <w:lang w:val="ru-RU"/>
        </w:rPr>
        <w:t>միակողմանի</w:t>
      </w:r>
      <w:r w:rsidRPr="0008536B">
        <w:rPr>
          <w:rFonts w:ascii="GHEA Grapalat" w:hAnsi="GHEA Grapalat" w:cs="Sylfaen"/>
          <w:sz w:val="20"/>
          <w:lang w:val="af-ZA"/>
        </w:rPr>
        <w:t xml:space="preserve"> </w:t>
      </w:r>
      <w:r w:rsidRPr="0008536B">
        <w:rPr>
          <w:rFonts w:ascii="GHEA Grapalat" w:hAnsi="GHEA Grapalat" w:cs="Sylfaen"/>
          <w:sz w:val="20"/>
          <w:lang w:val="ru-RU"/>
        </w:rPr>
        <w:t>լուծելու</w:t>
      </w:r>
      <w:r w:rsidRPr="0008536B">
        <w:rPr>
          <w:rFonts w:ascii="GHEA Grapalat" w:hAnsi="GHEA Grapalat" w:cs="Sylfaen"/>
          <w:sz w:val="20"/>
          <w:lang w:val="af-ZA"/>
        </w:rPr>
        <w:t xml:space="preserve"> </w:t>
      </w:r>
      <w:r w:rsidRPr="0008536B">
        <w:rPr>
          <w:rFonts w:ascii="GHEA Grapalat" w:hAnsi="GHEA Grapalat" w:cs="Sylfaen"/>
          <w:sz w:val="20"/>
          <w:lang w:val="ru-RU"/>
        </w:rPr>
        <w:t>մասին</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տասն</w:t>
      </w:r>
      <w:r w:rsidR="003D0C33"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կայացվելուն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օրը</w:t>
      </w:r>
      <w:r w:rsidRPr="0008536B">
        <w:rPr>
          <w:rFonts w:ascii="GHEA Grapalat" w:hAnsi="GHEA Grapalat" w:cs="Sylfaen"/>
          <w:sz w:val="20"/>
          <w:lang w:val="af-ZA"/>
        </w:rPr>
        <w:t xml:space="preserve"> </w:t>
      </w:r>
      <w:r w:rsidRPr="0008536B">
        <w:rPr>
          <w:rFonts w:ascii="GHEA Grapalat" w:hAnsi="GHEA Grapalat" w:cs="Sylfaen"/>
          <w:sz w:val="20"/>
          <w:lang w:val="ru-RU"/>
        </w:rPr>
        <w:t>այն</w:t>
      </w:r>
      <w:r w:rsidRPr="0008536B">
        <w:rPr>
          <w:rFonts w:ascii="GHEA Grapalat" w:hAnsi="GHEA Grapalat" w:cs="Sylfaen"/>
          <w:sz w:val="20"/>
          <w:lang w:val="af-ZA"/>
        </w:rPr>
        <w:t xml:space="preserve"> գրավոր </w:t>
      </w:r>
      <w:r w:rsidRPr="0008536B">
        <w:rPr>
          <w:rFonts w:ascii="GHEA Grapalat" w:hAnsi="GHEA Grapalat" w:cs="Sylfaen"/>
          <w:sz w:val="20"/>
          <w:lang w:val="ru-RU"/>
        </w:rPr>
        <w:t>տրամադրվում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մարմնին</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եթե</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քննության</w:t>
      </w:r>
      <w:r w:rsidRPr="0008536B">
        <w:rPr>
          <w:rFonts w:ascii="GHEA Grapalat" w:hAnsi="GHEA Grapalat" w:cs="Sylfaen"/>
          <w:sz w:val="20"/>
          <w:lang w:val="af-ZA"/>
        </w:rPr>
        <w:t xml:space="preserve"> </w:t>
      </w:r>
      <w:r w:rsidRPr="0008536B">
        <w:rPr>
          <w:rFonts w:ascii="GHEA Grapalat" w:hAnsi="GHEA Grapalat" w:cs="Sylfaen"/>
          <w:sz w:val="20"/>
          <w:lang w:val="ru-RU"/>
        </w:rPr>
        <w:t>արդյունքով</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կատարման</w:t>
      </w:r>
      <w:r w:rsidRPr="0008536B">
        <w:rPr>
          <w:rFonts w:ascii="GHEA Grapalat" w:hAnsi="GHEA Grapalat" w:cs="Sylfaen"/>
          <w:sz w:val="20"/>
          <w:lang w:val="af-ZA"/>
        </w:rPr>
        <w:t xml:space="preserve"> </w:t>
      </w:r>
      <w:r w:rsidRPr="0008536B">
        <w:rPr>
          <w:rFonts w:ascii="GHEA Grapalat" w:hAnsi="GHEA Grapalat" w:cs="Sylfaen"/>
          <w:sz w:val="20"/>
          <w:lang w:val="ru-RU"/>
        </w:rPr>
        <w:t>հնարավորությունը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չի</w:t>
      </w:r>
      <w:r w:rsidRPr="0008536B">
        <w:rPr>
          <w:rFonts w:ascii="GHEA Grapalat" w:hAnsi="GHEA Grapalat" w:cs="Sylfaen"/>
          <w:sz w:val="20"/>
          <w:lang w:val="af-ZA"/>
        </w:rPr>
        <w:t xml:space="preserve"> </w:t>
      </w:r>
      <w:r w:rsidRPr="0008536B">
        <w:rPr>
          <w:rFonts w:ascii="GHEA Grapalat" w:hAnsi="GHEA Grapalat" w:cs="Sylfaen"/>
          <w:sz w:val="20"/>
          <w:lang w:val="ru-RU"/>
        </w:rPr>
        <w:t>վերացել</w:t>
      </w:r>
      <w:r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0A056A4F"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08536B"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մասնակցի կամ պայմանագիրը կնքած անձի կողմից 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003D47ED">
        <w:rPr>
          <w:rFonts w:ascii="GHEA Grapalat" w:hAnsi="GHEA Grapalat" w:cs="Sylfaen"/>
          <w:sz w:val="20"/>
          <w:lang w:val="hy-AM"/>
        </w:rPr>
        <w:t xml:space="preserve"> </w:t>
      </w:r>
      <w:proofErr w:type="spellStart"/>
      <w:r w:rsidR="00180D94" w:rsidRPr="0008536B">
        <w:rPr>
          <w:rFonts w:ascii="GHEA Grapalat" w:hAnsi="GHEA Grapalat" w:cs="Sylfaen"/>
          <w:sz w:val="20"/>
        </w:rPr>
        <w:t>լիազորված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մարմնի</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կողմից</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մասնակցին</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ցուցակում</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ներառելու</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համար</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սահմանված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քառասունօրյա</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ժամկետը</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լրանալը</w:t>
      </w:r>
      <w:proofErr w:type="spellEnd"/>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իսկ</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որոշումն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ստանալուն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հաջորդող</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քառասուներորդ</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օրվա</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դրությամբ</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մասնակցի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կողմից</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բողոքարկման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վերաբերյալ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հարուցված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չավարտված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առկայության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դեպքում</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ուշ</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քան</w:t>
      </w:r>
      <w:proofErr w:type="spellEnd"/>
      <w:r w:rsidR="00C01DE0" w:rsidRPr="0008536B">
        <w:rPr>
          <w:rFonts w:ascii="GHEA Grapalat" w:hAnsi="GHEA Grapalat" w:cs="Sylfaen"/>
          <w:sz w:val="20"/>
          <w:lang w:val="hy-AM"/>
        </w:rPr>
        <w:t xml:space="preserve"> </w:t>
      </w:r>
      <w:r w:rsidR="00C01DE0" w:rsidRPr="0008536B">
        <w:rPr>
          <w:rFonts w:ascii="GHEA Grapalat" w:hAnsi="GHEA Grapalat" w:cs="Sylfaen"/>
          <w:sz w:val="20"/>
          <w:lang w:val="ru-RU"/>
        </w:rPr>
        <w:t>տվյալ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գործով</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եզրափակիչ</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ակտն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ուժի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մեջ</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1FB108B6" w14:textId="77777777" w:rsidR="003B509C" w:rsidRDefault="009A6B5D" w:rsidP="009A6B5D">
      <w:pPr>
        <w:ind w:firstLine="567"/>
        <w:jc w:val="both"/>
        <w:rPr>
          <w:rFonts w:ascii="GHEA Grapalat" w:hAnsi="GHEA Grapalat" w:cs="Sylfaen"/>
          <w:sz w:val="20"/>
          <w:lang w:val="hy-AM"/>
        </w:rPr>
      </w:pPr>
      <w:r w:rsidRPr="0008536B">
        <w:rPr>
          <w:rFonts w:ascii="GHEA Grapalat" w:hAnsi="GHEA Grapalat" w:cs="Sylfaen"/>
          <w:sz w:val="20"/>
          <w:lang w:val="hy-AM"/>
        </w:rPr>
        <w:t xml:space="preserve">Ընդ որում </w:t>
      </w:r>
    </w:p>
    <w:p w14:paraId="65A7E76F" w14:textId="77777777" w:rsidR="003B509C" w:rsidRPr="003833BE" w:rsidRDefault="003B509C" w:rsidP="003B509C">
      <w:pPr>
        <w:pStyle w:val="ListParagraph"/>
        <w:shd w:val="clear" w:color="auto" w:fill="FFFFFF"/>
        <w:ind w:left="375"/>
        <w:jc w:val="both"/>
        <w:rPr>
          <w:rFonts w:ascii="GHEA Grapalat" w:hAnsi="GHEA Grapalat" w:cs="Sylfaen"/>
          <w:sz w:val="20"/>
          <w:lang w:val="hy-AM" w:eastAsia="en-US"/>
        </w:rPr>
      </w:pPr>
      <w:r w:rsidRPr="003833BE">
        <w:rPr>
          <w:rFonts w:ascii="GHEA Grapalat" w:hAnsi="GHEA Grapalat" w:cs="Sylfaen"/>
          <w:sz w:val="20"/>
          <w:lang w:val="hy-AM" w:eastAsia="en-US"/>
        </w:rPr>
        <w:t>-եթե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ապահովումը չի փոխարինում բանկային երաշխիքով կամ կանխիկ փողով, ապա այդ հանգամանքը համարվում է որպես գնման գործընթացի շրջանակում մասնակցի ստանձնված պարտավորության խախտում.</w:t>
      </w:r>
    </w:p>
    <w:p w14:paraId="75668BCD" w14:textId="77777777" w:rsidR="003B509C" w:rsidRPr="009E1D1C" w:rsidRDefault="003B509C" w:rsidP="003B509C">
      <w:pPr>
        <w:pStyle w:val="ListParagraph"/>
        <w:shd w:val="clear" w:color="auto" w:fill="FFFFFF"/>
        <w:ind w:left="375"/>
        <w:jc w:val="both"/>
        <w:rPr>
          <w:rFonts w:ascii="GHEA Grapalat" w:hAnsi="GHEA Grapalat" w:cs="Sylfaen"/>
          <w:sz w:val="20"/>
          <w:lang w:val="af-ZA"/>
        </w:rPr>
      </w:pPr>
      <w:r w:rsidRPr="003833BE">
        <w:rPr>
          <w:rFonts w:ascii="GHEA Grapalat" w:hAnsi="GHEA Grapalat" w:cs="Sylfaen"/>
          <w:sz w:val="20"/>
          <w:lang w:val="hy-AM" w:eastAsia="en-US"/>
        </w:rPr>
        <w:t>- սույն հրավերի  1-ին մասի 8.9.1  կետով նախատեսված հանգամանքը չի համարվում գնման գործընթացի շրջանակում ստանձնված պարտավորության խախտում:</w:t>
      </w: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lastRenderedPageBreak/>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F566BF" w:rsidRDefault="00A150A9" w:rsidP="00EF3662">
      <w:pPr>
        <w:pStyle w:val="BodyTextIndent2"/>
        <w:spacing w:line="240" w:lineRule="auto"/>
        <w:ind w:firstLine="567"/>
        <w:rPr>
          <w:rFonts w:ascii="GHEA Grapalat" w:hAnsi="GHEA Grapalat"/>
          <w:lang w:val="hy-AM"/>
        </w:rPr>
      </w:pPr>
      <w:r w:rsidRPr="00F566BF">
        <w:rPr>
          <w:rFonts w:ascii="GHEA Grapalat" w:hAnsi="GHEA Grapalat"/>
        </w:rPr>
        <w:t>8</w:t>
      </w:r>
      <w:r w:rsidR="00947D03" w:rsidRPr="00F566BF">
        <w:rPr>
          <w:rFonts w:ascii="GHEA Grapalat" w:hAnsi="GHEA Grapalat"/>
          <w:lang w:val="hy-AM"/>
        </w:rPr>
        <w:t>.</w:t>
      </w:r>
      <w:r w:rsidR="00B56A92" w:rsidRPr="002D4DC4">
        <w:rPr>
          <w:rFonts w:ascii="GHEA Grapalat" w:hAnsi="GHEA Grapalat" w:cs="Sylfaen"/>
        </w:rPr>
        <w:t>19</w:t>
      </w:r>
      <w:r w:rsidR="003F288F" w:rsidRPr="00F566BF">
        <w:rPr>
          <w:rFonts w:ascii="GHEA Grapalat" w:hAnsi="GHEA Grapalat" w:cs="Sylfaen"/>
        </w:rPr>
        <w:t xml:space="preserve"> </w:t>
      </w:r>
      <w:r w:rsidR="00571F29" w:rsidRPr="0086226B">
        <w:rPr>
          <w:rFonts w:ascii="GHEA Grapalat" w:hAnsi="GHEA Grapalat" w:cs="Sylfaen"/>
        </w:rPr>
        <w:t>Հայտերի</w:t>
      </w:r>
      <w:r w:rsidR="00571F29" w:rsidRPr="0086226B">
        <w:rPr>
          <w:rFonts w:ascii="GHEA Grapalat" w:hAnsi="GHEA Grapalat" w:cs="Arial"/>
        </w:rPr>
        <w:t xml:space="preserve"> </w:t>
      </w:r>
      <w:r w:rsidR="00571F29" w:rsidRPr="0086226B">
        <w:rPr>
          <w:rFonts w:ascii="GHEA Grapalat" w:hAnsi="GHEA Grapalat" w:cs="Sylfaen"/>
        </w:rPr>
        <w:t>գնահատումը</w:t>
      </w:r>
      <w:r w:rsidR="00571F29" w:rsidRPr="0086226B">
        <w:rPr>
          <w:rFonts w:ascii="GHEA Grapalat" w:hAnsi="GHEA Grapalat" w:cs="Arial"/>
        </w:rPr>
        <w:t xml:space="preserve"> </w:t>
      </w:r>
      <w:r w:rsidR="00571F29" w:rsidRPr="0086226B">
        <w:rPr>
          <w:rFonts w:ascii="GHEA Grapalat" w:hAnsi="GHEA Grapalat" w:cs="Sylfaen"/>
        </w:rPr>
        <w:t>և</w:t>
      </w:r>
      <w:r w:rsidR="00571F29" w:rsidRPr="0086226B">
        <w:rPr>
          <w:rFonts w:ascii="GHEA Grapalat" w:hAnsi="GHEA Grapalat" w:cs="Arial"/>
        </w:rPr>
        <w:t xml:space="preserve"> </w:t>
      </w:r>
      <w:r w:rsidR="00571F29" w:rsidRPr="0086226B">
        <w:rPr>
          <w:rFonts w:ascii="GHEA Grapalat" w:hAnsi="GHEA Grapalat" w:cs="Sylfaen"/>
        </w:rPr>
        <w:t>ընտրված մասնակցի որոշումն</w:t>
      </w:r>
      <w:r w:rsidR="00571F29" w:rsidRPr="0086226B">
        <w:rPr>
          <w:rFonts w:ascii="GHEA Grapalat" w:hAnsi="GHEA Grapalat" w:cs="Arial"/>
        </w:rPr>
        <w:t xml:space="preserve"> </w:t>
      </w:r>
      <w:r w:rsidR="00571F29" w:rsidRPr="0086226B">
        <w:rPr>
          <w:rFonts w:ascii="GHEA Grapalat" w:hAnsi="GHEA Grapalat" w:cs="Sylfaen"/>
        </w:rPr>
        <w:t>իրականացվում</w:t>
      </w:r>
      <w:r w:rsidR="00571F29" w:rsidRPr="0086226B">
        <w:rPr>
          <w:rFonts w:ascii="GHEA Grapalat" w:hAnsi="GHEA Grapalat" w:cs="Arial"/>
        </w:rPr>
        <w:t xml:space="preserve"> </w:t>
      </w:r>
      <w:r w:rsidR="00571F29" w:rsidRPr="0086226B">
        <w:rPr>
          <w:rFonts w:ascii="GHEA Grapalat" w:hAnsi="GHEA Grapalat" w:cs="Sylfaen"/>
        </w:rPr>
        <w:t>է</w:t>
      </w:r>
      <w:r w:rsidR="00571F29" w:rsidRPr="0086226B">
        <w:rPr>
          <w:rFonts w:ascii="GHEA Grapalat" w:hAnsi="GHEA Grapalat" w:cs="Arial"/>
        </w:rPr>
        <w:t xml:space="preserve"> </w:t>
      </w:r>
      <w:r w:rsidR="00571F29" w:rsidRPr="0086226B">
        <w:rPr>
          <w:rFonts w:ascii="GHEA Grapalat" w:hAnsi="GHEA Grapalat" w:cs="Sylfaen"/>
        </w:rPr>
        <w:t>ըստ</w:t>
      </w:r>
      <w:r w:rsidR="00571F29" w:rsidRPr="0086226B">
        <w:rPr>
          <w:rFonts w:ascii="GHEA Grapalat" w:hAnsi="GHEA Grapalat" w:cs="Arial"/>
        </w:rPr>
        <w:t xml:space="preserve"> </w:t>
      </w:r>
      <w:r w:rsidR="00571F29" w:rsidRPr="0086226B">
        <w:rPr>
          <w:rFonts w:ascii="GHEA Grapalat" w:hAnsi="GHEA Grapalat" w:cs="Sylfaen"/>
        </w:rPr>
        <w:t>առանձին</w:t>
      </w:r>
      <w:r w:rsidR="00571F29" w:rsidRPr="0086226B">
        <w:rPr>
          <w:rFonts w:ascii="GHEA Grapalat" w:hAnsi="GHEA Grapalat" w:cs="Arial"/>
        </w:rPr>
        <w:t xml:space="preserve"> </w:t>
      </w:r>
      <w:r w:rsidR="00EC2C0F" w:rsidRPr="0086226B">
        <w:rPr>
          <w:rFonts w:ascii="GHEA Grapalat" w:hAnsi="GHEA Grapalat" w:cs="Sylfaen"/>
        </w:rPr>
        <w:t>չափաբաժիններ</w:t>
      </w:r>
      <w:r w:rsidR="00954C1B" w:rsidRPr="0086226B">
        <w:rPr>
          <w:rFonts w:ascii="GHEA Grapalat" w:hAnsi="GHEA Grapalat" w:cs="Sylfaen"/>
        </w:rPr>
        <w:t>ի</w:t>
      </w:r>
      <w:r w:rsidR="00954C1B" w:rsidRPr="0086226B">
        <w:rPr>
          <w:rFonts w:ascii="GHEA Grapalat" w:hAnsi="GHEA Grapalat" w:cs="Sylfaen"/>
          <w:lang w:val="hy-AM"/>
        </w:rPr>
        <w:t>:</w:t>
      </w:r>
      <w:r w:rsidR="00954C1B" w:rsidRPr="0086226B">
        <w:rPr>
          <w:rStyle w:val="FootnoteReference"/>
          <w:rFonts w:ascii="GHEA Grapalat" w:hAnsi="GHEA Grapalat" w:cs="Sylfaen"/>
          <w:lang w:val="hy-AM"/>
        </w:rPr>
        <w:footnoteReference w:id="4"/>
      </w:r>
      <w:r w:rsidR="002B103D" w:rsidRPr="00954C1B">
        <w:rPr>
          <w:rFonts w:ascii="GHEA Grapalat" w:hAnsi="GHEA Grapalat" w:cs="Tahoma"/>
          <w:lang w:val="hy-AM"/>
        </w:rPr>
        <w:t xml:space="preserve">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624494C8"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r w:rsidR="00081FAF">
        <w:rPr>
          <w:rFonts w:ascii="GHEA Grapalat" w:hAnsi="GHEA Grapalat" w:cs="Sylfaen"/>
          <w:lang w:val="es-ES"/>
        </w:rPr>
        <w:t>10</w:t>
      </w:r>
      <w:proofErr w:type="gramEnd"/>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proofErr w:type="gramEnd"/>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1446604C" w14:textId="77777777" w:rsidR="004E2F96" w:rsidRPr="004B72E3" w:rsidRDefault="004E2F96" w:rsidP="004E2F96">
      <w:pPr>
        <w:pStyle w:val="BodyTextIndent2"/>
        <w:spacing w:line="240" w:lineRule="auto"/>
        <w:ind w:firstLine="0"/>
        <w:rPr>
          <w:rFonts w:ascii="GHEA Grapalat" w:hAnsi="GHEA Grapalat"/>
          <w:i/>
          <w:lang w:val="hy-AM"/>
        </w:rPr>
      </w:pP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59814A2"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00467190">
        <w:rPr>
          <w:rFonts w:ascii="GHEA Grapalat" w:hAnsi="GHEA Grapalat" w:cs="Sylfaen"/>
          <w:sz w:val="20"/>
          <w:lang w:val="hy-AM"/>
        </w:rPr>
        <w:t xml:space="preserve"> </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lastRenderedPageBreak/>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3C1B6F8D" w:rsidR="004E2F96" w:rsidRPr="00A70EAF"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511638B3"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4A3E9B42" w14:textId="526240D6" w:rsidR="00096865" w:rsidRPr="00F566BF" w:rsidRDefault="00030D40" w:rsidP="00EF3662">
      <w:pPr>
        <w:ind w:firstLine="567"/>
        <w:jc w:val="both"/>
        <w:rPr>
          <w:rFonts w:ascii="GHEA Grapalat" w:hAnsi="GHEA Grapalat" w:cs="Sylfaen"/>
          <w:sz w:val="20"/>
          <w:lang w:val="af-ZA"/>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1820DF">
        <w:rPr>
          <w:rFonts w:ascii="GHEA Grapalat" w:hAnsi="GHEA Grapalat" w:cs="Sylfaen"/>
          <w:sz w:val="20"/>
        </w:rPr>
        <w:t>Պ</w:t>
      </w:r>
      <w:r w:rsidR="00DB3B2E" w:rsidRPr="0058362C">
        <w:rPr>
          <w:rFonts w:ascii="GHEA Grapalat" w:hAnsi="GHEA Grapalat" w:cs="Sylfaen"/>
          <w:sz w:val="20"/>
          <w:lang w:val="ru-RU"/>
        </w:rPr>
        <w:t>այմանագրի</w:t>
      </w:r>
      <w:r w:rsidR="00DB3B2E" w:rsidRPr="0058362C">
        <w:rPr>
          <w:rFonts w:ascii="GHEA Grapalat" w:hAnsi="GHEA Grapalat" w:cs="Sylfaen"/>
          <w:sz w:val="20"/>
          <w:lang w:val="hy-AM"/>
        </w:rPr>
        <w:t xml:space="preserve"> </w:t>
      </w:r>
      <w:r w:rsidR="00DB3B2E" w:rsidRPr="0058362C">
        <w:rPr>
          <w:rFonts w:ascii="GHEA Grapalat" w:hAnsi="GHEA Grapalat" w:cs="Sylfaen"/>
          <w:sz w:val="20"/>
          <w:lang w:val="ru-RU"/>
        </w:rPr>
        <w:t>ապահովում</w:t>
      </w:r>
      <w:r w:rsidR="00DB3B2E" w:rsidRPr="0058362C">
        <w:rPr>
          <w:rFonts w:ascii="GHEA Grapalat" w:hAnsi="GHEA Grapalat" w:cs="Sylfaen"/>
          <w:sz w:val="20"/>
          <w:lang w:val="hy-AM"/>
        </w:rPr>
        <w:t>ը</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ներկայացնելու</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պահանջի</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հիման</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վրա</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այն</w:t>
      </w:r>
      <w:r w:rsidR="00DB3B2E" w:rsidRPr="008F7A2B">
        <w:rPr>
          <w:rFonts w:ascii="GHEA Grapalat" w:hAnsi="GHEA Grapalat" w:cs="Sylfaen"/>
          <w:sz w:val="20"/>
          <w:lang w:val="af-ZA"/>
        </w:rPr>
        <w:t xml:space="preserve"> </w:t>
      </w:r>
      <w:r w:rsidR="00DB3B2E" w:rsidRPr="00A3101A">
        <w:rPr>
          <w:rFonts w:ascii="GHEA Grapalat" w:hAnsi="GHEA Grapalat" w:cs="Sylfaen"/>
          <w:sz w:val="20"/>
          <w:lang w:val="ru-RU"/>
        </w:rPr>
        <w:t>ստանալու</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օրվանից</w:t>
      </w:r>
      <w:r w:rsidR="00DB3B2E" w:rsidRPr="00A3101A">
        <w:rPr>
          <w:rFonts w:ascii="GHEA Grapalat" w:hAnsi="GHEA Grapalat" w:cs="Sylfaen"/>
          <w:sz w:val="20"/>
          <w:lang w:val="af-ZA"/>
        </w:rPr>
        <w:t xml:space="preserve"> </w:t>
      </w:r>
      <w:r w:rsidR="009A6B5D">
        <w:rPr>
          <w:rFonts w:ascii="GHEA Grapalat" w:hAnsi="GHEA Grapalat" w:cs="Sylfaen"/>
          <w:sz w:val="20"/>
          <w:lang w:val="hy-AM"/>
        </w:rPr>
        <w:t xml:space="preserve">հետո </w:t>
      </w:r>
      <w:r w:rsidR="00DB3B2E" w:rsidRPr="00A3101A">
        <w:rPr>
          <w:rFonts w:ascii="GHEA Grapalat" w:hAnsi="GHEA Grapalat" w:cs="Sylfaen"/>
          <w:sz w:val="20"/>
          <w:lang w:val="hy-AM"/>
        </w:rPr>
        <w:t xml:space="preserve">5 </w:t>
      </w:r>
      <w:r w:rsidR="00DB3B2E" w:rsidRPr="00A3101A">
        <w:rPr>
          <w:rFonts w:ascii="GHEA Grapalat" w:hAnsi="GHEA Grapalat" w:cs="Sylfaen"/>
          <w:sz w:val="20"/>
          <w:lang w:val="af-ZA"/>
        </w:rPr>
        <w:t xml:space="preserve">աշխատանքային </w:t>
      </w:r>
      <w:r w:rsidR="00DB3B2E" w:rsidRPr="00A3101A">
        <w:rPr>
          <w:rFonts w:ascii="GHEA Grapalat" w:hAnsi="GHEA Grapalat" w:cs="Sylfaen"/>
          <w:sz w:val="20"/>
          <w:lang w:val="ru-RU"/>
        </w:rPr>
        <w:t>օրվա</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ընթացքում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մասնակիցը</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պարտավոր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ներկայացնել</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պայմանագրի</w:t>
      </w:r>
      <w:r w:rsidR="00DB3B2E" w:rsidRPr="00A3101A">
        <w:rPr>
          <w:rFonts w:ascii="GHEA Grapalat" w:hAnsi="GHEA Grapalat" w:cs="Sylfaen"/>
          <w:sz w:val="20"/>
          <w:lang w:val="hy-AM"/>
        </w:rPr>
        <w:t xml:space="preserve"> </w:t>
      </w:r>
      <w:r w:rsidR="00DB3B2E" w:rsidRPr="00A3101A">
        <w:rPr>
          <w:rFonts w:ascii="GHEA Grapalat" w:hAnsi="GHEA Grapalat" w:cs="Sylfaen"/>
          <w:sz w:val="20"/>
          <w:lang w:val="ru-RU"/>
        </w:rPr>
        <w:t>ապահովում։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մասնակցի</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հետ</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պայմանագիր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կնքվում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վերջինս</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ներկայացնում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պայմանագրի ապահովումը:</w:t>
      </w:r>
    </w:p>
    <w:p w14:paraId="7307825B" w14:textId="5D0C5B4A" w:rsidR="00281740" w:rsidRPr="00A70EAF" w:rsidRDefault="00281740" w:rsidP="00281740">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00DB3B2E" w:rsidRPr="00A70EAF">
        <w:rPr>
          <w:rFonts w:ascii="GHEA Grapalat" w:hAnsi="GHEA Grapalat" w:cs="Sylfaen"/>
          <w:sz w:val="20"/>
          <w:lang w:val="hy-AM"/>
        </w:rPr>
        <w:t>գնման</w:t>
      </w:r>
      <w:r w:rsidR="00CB30E1">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w:t>
      </w:r>
      <w:r w:rsidR="0086226B" w:rsidRPr="0086226B">
        <w:rPr>
          <w:rFonts w:ascii="GHEA Grapalat" w:hAnsi="GHEA Grapalat" w:cs="Sylfaen"/>
          <w:b/>
          <w:bCs/>
          <w:color w:val="FF0000"/>
          <w:sz w:val="28"/>
          <w:szCs w:val="36"/>
          <w:lang w:val="af-ZA"/>
        </w:rPr>
        <w:t>1</w:t>
      </w:r>
      <w:r w:rsidR="00722393">
        <w:rPr>
          <w:rFonts w:ascii="GHEA Grapalat" w:hAnsi="GHEA Grapalat" w:cs="Sylfaen"/>
          <w:b/>
          <w:bCs/>
          <w:color w:val="FF0000"/>
          <w:sz w:val="28"/>
          <w:szCs w:val="36"/>
          <w:lang w:val="af-ZA"/>
        </w:rPr>
        <w:t>0</w:t>
      </w:r>
      <w:r w:rsidR="00360820">
        <w:rPr>
          <w:rFonts w:ascii="GHEA Grapalat" w:hAnsi="GHEA Grapalat" w:cs="Sylfaen"/>
          <w:b/>
          <w:bCs/>
          <w:color w:val="FF0000"/>
          <w:sz w:val="28"/>
          <w:szCs w:val="36"/>
          <w:lang w:val="af-ZA"/>
        </w:rPr>
        <w:t xml:space="preserve"> /</w:t>
      </w:r>
      <w:r w:rsidR="00360820">
        <w:rPr>
          <w:rFonts w:ascii="GHEA Grapalat" w:hAnsi="GHEA Grapalat" w:cs="Sylfaen"/>
          <w:b/>
          <w:bCs/>
          <w:color w:val="FF0000"/>
          <w:sz w:val="28"/>
          <w:szCs w:val="36"/>
          <w:lang w:val="hy-AM"/>
        </w:rPr>
        <w:t>տաս</w:t>
      </w:r>
      <w:r w:rsidR="00722393">
        <w:rPr>
          <w:rFonts w:ascii="GHEA Grapalat" w:hAnsi="GHEA Grapalat" w:cs="Sylfaen"/>
          <w:b/>
          <w:bCs/>
          <w:color w:val="FF0000"/>
          <w:sz w:val="28"/>
          <w:szCs w:val="36"/>
          <w:lang w:val="hy-AM"/>
        </w:rPr>
        <w:t>ը</w:t>
      </w:r>
      <w:r w:rsidR="00360820">
        <w:rPr>
          <w:rFonts w:ascii="GHEA Grapalat" w:hAnsi="GHEA Grapalat" w:cs="Sylfaen"/>
          <w:b/>
          <w:bCs/>
          <w:color w:val="FF0000"/>
          <w:sz w:val="28"/>
          <w:szCs w:val="36"/>
          <w:lang w:val="hy-AM"/>
        </w:rPr>
        <w:t>/</w:t>
      </w:r>
      <w:r w:rsidR="001E296F">
        <w:rPr>
          <w:rFonts w:ascii="GHEA Grapalat" w:hAnsi="GHEA Grapalat" w:cs="Sylfaen"/>
          <w:b/>
          <w:bCs/>
          <w:color w:val="FF0000"/>
          <w:sz w:val="28"/>
          <w:szCs w:val="36"/>
          <w:lang w:val="af-ZA"/>
        </w:rPr>
        <w:t xml:space="preserve"> </w:t>
      </w:r>
      <w:r w:rsidRPr="00A70EAF">
        <w:rPr>
          <w:rFonts w:ascii="GHEA Grapalat" w:hAnsi="GHEA Grapalat" w:cs="Sylfaen"/>
          <w:sz w:val="20"/>
          <w:lang w:val="hy-AM"/>
        </w:rPr>
        <w:t>տոկոսը:</w:t>
      </w:r>
      <w:r w:rsidR="00501A05" w:rsidRPr="00A70EAF">
        <w:rPr>
          <w:rFonts w:ascii="GHEA Grapalat" w:hAnsi="GHEA Grapalat" w:cs="Sylfaen"/>
          <w:sz w:val="20"/>
          <w:lang w:val="hy-AM"/>
        </w:rPr>
        <w:t xml:space="preserve"> </w:t>
      </w:r>
      <w:r w:rsidR="00DB3B2E" w:rsidRPr="00A70EAF">
        <w:rPr>
          <w:rFonts w:ascii="GHEA Grapalat" w:hAnsi="GHEA Grapalat" w:cs="Sylfaen"/>
          <w:sz w:val="20"/>
          <w:lang w:val="hy-AM"/>
        </w:rPr>
        <w:t xml:space="preserve">Եթե պայմանագրի նախագծով նախատեսված </w:t>
      </w:r>
      <w:r w:rsidR="008F7A2B" w:rsidRPr="00A70EAF">
        <w:rPr>
          <w:rFonts w:ascii="GHEA Grapalat" w:hAnsi="GHEA Grapalat" w:cs="Sylfaen"/>
          <w:sz w:val="20"/>
          <w:lang w:val="hy-AM"/>
        </w:rPr>
        <w:t>ծառայությունների</w:t>
      </w:r>
      <w:r w:rsidR="00DB3B2E" w:rsidRPr="00A70EAF">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A70EAF">
        <w:rPr>
          <w:rFonts w:ascii="GHEA Grapalat" w:hAnsi="GHEA Grapalat" w:cs="Sylfaen"/>
          <w:sz w:val="20"/>
          <w:lang w:val="hy-AM"/>
        </w:rPr>
        <w:t xml:space="preserve">Պայմանագրի ապահովումը ներկայացվում է բանկային երախիքի </w:t>
      </w:r>
      <w:r w:rsidR="007862B1" w:rsidRPr="00A70EAF">
        <w:rPr>
          <w:rFonts w:ascii="GHEA Grapalat" w:hAnsi="GHEA Grapalat" w:cs="Sylfaen"/>
          <w:sz w:val="20"/>
          <w:lang w:val="hy-AM"/>
        </w:rPr>
        <w:t xml:space="preserve">(հավելված 5) </w:t>
      </w:r>
      <w:r w:rsidR="00501A05" w:rsidRPr="00A70EAF">
        <w:rPr>
          <w:rFonts w:ascii="GHEA Grapalat" w:hAnsi="GHEA Grapalat" w:cs="Sylfaen"/>
          <w:sz w:val="20"/>
          <w:lang w:val="hy-AM"/>
        </w:rPr>
        <w:t xml:space="preserve">կամ </w:t>
      </w:r>
      <w:r w:rsidR="00443197" w:rsidRPr="00A70EAF">
        <w:rPr>
          <w:rFonts w:ascii="GHEA Grapalat" w:hAnsi="GHEA Grapalat" w:cs="Sylfaen"/>
          <w:sz w:val="20"/>
          <w:lang w:val="hy-AM"/>
        </w:rPr>
        <w:t xml:space="preserve">կանխիկ </w:t>
      </w:r>
      <w:r w:rsidR="00501A05" w:rsidRPr="00A70EAF">
        <w:rPr>
          <w:rFonts w:ascii="GHEA Grapalat" w:hAnsi="GHEA Grapalat" w:cs="Sylfaen"/>
          <w:sz w:val="20"/>
          <w:lang w:val="hy-AM"/>
        </w:rPr>
        <w:t>փողի ձևով:</w:t>
      </w:r>
    </w:p>
    <w:p w14:paraId="0220C01E" w14:textId="77777777" w:rsidR="00DB3B2E" w:rsidRPr="009E1D1C" w:rsidRDefault="00F562EA" w:rsidP="00A70EAF">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77777777"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322AC7" w:rsidRPr="00FA047E">
        <w:rPr>
          <w:rFonts w:ascii="GHEA Grapalat" w:hAnsi="GHEA Grapalat" w:cs="Sylfaen"/>
          <w:sz w:val="20"/>
          <w:lang w:val="hy-AM"/>
        </w:rPr>
        <w:t>9</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1DBEB85B"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t xml:space="preserve"> պայմանագրի ապահովումը ներկայացվում </w:t>
      </w:r>
      <w:r w:rsidR="001820DF" w:rsidRPr="00973D3D">
        <w:rPr>
          <w:rFonts w:ascii="GHEA Grapalat" w:hAnsi="GHEA Grapalat" w:cs="Arial"/>
          <w:sz w:val="20"/>
          <w:lang w:val="hy-AM"/>
        </w:rPr>
        <w:t>է</w:t>
      </w:r>
      <w:r w:rsidR="001820DF" w:rsidRPr="00F566BF">
        <w:rPr>
          <w:rFonts w:ascii="GHEA Grapalat" w:hAnsi="GHEA Grapalat" w:cs="Arial"/>
          <w:sz w:val="20"/>
          <w:lang w:val="hy-AM"/>
        </w:rPr>
        <w:t xml:space="preserve">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14:paraId="1FB2BD90" w14:textId="4FEA0E76"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lastRenderedPageBreak/>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9E1D1C" w:rsidRDefault="00030D40" w:rsidP="00EF3662">
      <w:pPr>
        <w:ind w:firstLine="567"/>
        <w:jc w:val="both"/>
        <w:rPr>
          <w:rFonts w:ascii="GHEA Grapalat" w:hAnsi="GHEA Grapalat" w:cs="Sylfaen"/>
          <w:i/>
          <w:sz w:val="20"/>
          <w:lang w:val="af-ZA"/>
        </w:rPr>
      </w:pPr>
      <w:r w:rsidRPr="00F566BF">
        <w:rPr>
          <w:rFonts w:ascii="GHEA Grapalat" w:hAnsi="GHEA Grapalat" w:cs="Sylfaen"/>
          <w:sz w:val="20"/>
          <w:lang w:val="hy-AM"/>
        </w:rPr>
        <w:t>10</w:t>
      </w:r>
      <w:r w:rsidR="00CA1C11" w:rsidRPr="00F566BF">
        <w:rPr>
          <w:rFonts w:ascii="GHEA Grapalat" w:hAnsi="GHEA Grapalat" w:cs="Sylfaen"/>
          <w:sz w:val="20"/>
          <w:lang w:val="af-ZA"/>
        </w:rPr>
        <w:t>.</w:t>
      </w:r>
      <w:r w:rsidR="00F562EA" w:rsidRPr="00F566BF">
        <w:rPr>
          <w:rFonts w:ascii="GHEA Grapalat" w:hAnsi="GHEA Grapalat" w:cs="Sylfaen"/>
          <w:sz w:val="20"/>
          <w:lang w:val="af-ZA"/>
        </w:rPr>
        <w:t>5</w:t>
      </w:r>
      <w:r w:rsidR="00D93027" w:rsidRPr="00F566BF">
        <w:rPr>
          <w:rFonts w:ascii="GHEA Grapalat" w:hAnsi="GHEA Grapalat" w:cs="Sylfaen"/>
          <w:sz w:val="20"/>
          <w:lang w:val="af-ZA"/>
        </w:rPr>
        <w:t xml:space="preserve"> </w:t>
      </w:r>
    </w:p>
    <w:p w14:paraId="6B66CBC4" w14:textId="7DF70FFA"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Pr>
          <w:rFonts w:ascii="GHEA Grapalat" w:hAnsi="GHEA Grapalat" w:cs="Sylfaen"/>
          <w:sz w:val="20"/>
          <w:lang w:val="af-ZA"/>
        </w:rPr>
        <w:t>է</w:t>
      </w:r>
      <w:r w:rsidR="001820DF"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3D47ED"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FE242D"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00887324"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00180D94" w:rsidRPr="003D47ED">
        <w:rPr>
          <w:rFonts w:ascii="GHEA Grapalat" w:hAnsi="GHEA Grapalat" w:cs="Sylfaen"/>
          <w:sz w:val="20"/>
          <w:lang w:val="hy-AM"/>
        </w:rPr>
        <w:t>հինգ</w:t>
      </w:r>
      <w:r w:rsidR="00180D94" w:rsidRPr="003D47ED">
        <w:rPr>
          <w:rFonts w:ascii="GHEA Grapalat" w:hAnsi="GHEA Grapalat" w:cs="Sylfaen"/>
          <w:sz w:val="20"/>
          <w:lang w:val="af-ZA"/>
        </w:rPr>
        <w:t xml:space="preserve"> </w:t>
      </w:r>
      <w:r w:rsidRPr="003D47ED">
        <w:rPr>
          <w:rFonts w:ascii="GHEA Grapalat" w:hAnsi="GHEA Grapalat" w:cs="Sylfaen"/>
          <w:sz w:val="20"/>
          <w:lang w:val="af-ZA"/>
        </w:rPr>
        <w:t>աշխատանքային օրվա ընթացքում: Եթե ապահովման վճարման պահանջը բանկի</w:t>
      </w:r>
      <w:r w:rsidR="00C01DE0"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D47ED">
        <w:rPr>
          <w:rFonts w:ascii="GHEA Grapalat" w:hAnsi="GHEA Grapalat" w:cs="Sylfaen"/>
          <w:sz w:val="20"/>
          <w:lang w:val="hy-AM"/>
        </w:rPr>
        <w:t>գրավոր</w:t>
      </w:r>
      <w:r w:rsidR="00C01DE0" w:rsidRPr="003D47ED">
        <w:rPr>
          <w:rFonts w:ascii="GHEA Grapalat" w:hAnsi="GHEA Grapalat" w:cs="Sylfaen"/>
          <w:sz w:val="20"/>
          <w:lang w:val="af-ZA"/>
        </w:rPr>
        <w:t xml:space="preserve"> </w:t>
      </w:r>
      <w:r w:rsidRPr="003D47ED">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00C01DE0" w:rsidRPr="003D47ED">
        <w:rPr>
          <w:rFonts w:ascii="GHEA Grapalat" w:hAnsi="GHEA Grapalat" w:cs="Sylfaen"/>
          <w:sz w:val="20"/>
          <w:lang w:val="hy-AM"/>
        </w:rPr>
        <w:t xml:space="preserve">պայմանագրի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 մասին գրավոր տեղեկացնում է՝</w:t>
      </w:r>
    </w:p>
    <w:p w14:paraId="4A998CF0" w14:textId="5A6710F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D47ED">
        <w:rPr>
          <w:rFonts w:ascii="GHEA Grapalat" w:hAnsi="GHEA Grapalat" w:cs="Sylfaen"/>
          <w:sz w:val="20"/>
          <w:lang w:val="af-ZA"/>
        </w:rPr>
        <w:t xml:space="preserve">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001B210E" w:rsidRPr="003D47ED">
        <w:rPr>
          <w:rFonts w:ascii="GHEA Grapalat" w:hAnsi="GHEA Grapalat" w:cs="Sylfaen"/>
          <w:sz w:val="20"/>
          <w:lang w:val="hy-AM"/>
        </w:rPr>
        <w:t xml:space="preserve"> </w:t>
      </w:r>
      <w:r w:rsidRPr="003D47ED">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1B61F23F" w14:textId="5949423A" w:rsidR="00180D94" w:rsidRPr="007C7FCA" w:rsidRDefault="00180D94" w:rsidP="00180D94">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76A1FFAF" w14:textId="77777777" w:rsidR="00180D94" w:rsidRPr="003D47ED"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9E1D1C" w:rsidRDefault="003D0C33" w:rsidP="00EF3662">
      <w:pPr>
        <w:ind w:firstLine="567"/>
        <w:jc w:val="both"/>
        <w:rPr>
          <w:rFonts w:ascii="GHEA Grapalat" w:hAnsi="GHEA Grapalat" w:cs="Sylfaen"/>
          <w:sz w:val="20"/>
          <w:lang w:val="af-ZA"/>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30A0052B"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ավագանու</w:t>
      </w:r>
      <w:r w:rsidR="009F6275">
        <w:rPr>
          <w:rFonts w:ascii="GHEA Grapalat" w:hAnsi="GHEA Grapalat" w:cs="Sylfaen"/>
          <w:sz w:val="20"/>
          <w:lang w:val="af-ZA"/>
        </w:rPr>
        <w:t xml:space="preserve"> </w:t>
      </w:r>
      <w:proofErr w:type="spellStart"/>
      <w:r w:rsidR="00A10D1E" w:rsidRPr="004F02AD">
        <w:rPr>
          <w:rFonts w:ascii="GHEA Grapalat" w:hAnsi="GHEA Grapalat" w:cs="Sylfaen"/>
          <w:sz w:val="20"/>
        </w:rPr>
        <w:t>որոշման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վրա</w:t>
      </w:r>
      <w:proofErr w:type="spellEnd"/>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53444968" w14:textId="5E9F1608"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proofErr w:type="gramStart"/>
      <w:r w:rsidRPr="009E1D1C">
        <w:rPr>
          <w:rFonts w:ascii="GHEA Grapalat" w:hAnsi="GHEA Grapalat"/>
          <w:sz w:val="20"/>
          <w:szCs w:val="20"/>
          <w:lang w:val="es-ES"/>
        </w:rPr>
        <w:t>19 .</w:t>
      </w:r>
      <w:proofErr w:type="gram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lastRenderedPageBreak/>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proofErr w:type="gramStart"/>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roofErr w:type="gramEnd"/>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618B3554" w14:textId="7E0D2A50" w:rsidR="00096865" w:rsidRPr="00F566BF" w:rsidRDefault="008A4BAB" w:rsidP="00EF3662">
      <w:pPr>
        <w:pStyle w:val="BodyText"/>
        <w:ind w:right="-7"/>
        <w:jc w:val="center"/>
        <w:rPr>
          <w:rFonts w:ascii="GHEA Grapalat" w:hAnsi="GHEA Grapalat"/>
          <w:b/>
          <w:szCs w:val="22"/>
          <w:lang w:val="af-ZA"/>
        </w:rPr>
      </w:pPr>
      <w:proofErr w:type="gramStart"/>
      <w:r>
        <w:rPr>
          <w:rFonts w:ascii="GHEA Grapalat" w:hAnsi="GHEA Grapalat" w:cs="Sylfaen"/>
          <w:b/>
          <w:szCs w:val="22"/>
          <w:lang w:val="es-ES"/>
        </w:rPr>
        <w:t xml:space="preserve">ՀՐԱՏԱՊ </w:t>
      </w:r>
      <w:r w:rsidR="00C47209">
        <w:rPr>
          <w:rFonts w:ascii="GHEA Grapalat" w:hAnsi="GHEA Grapalat" w:cs="Sylfaen"/>
          <w:b/>
          <w:szCs w:val="22"/>
          <w:lang w:val="es-ES"/>
        </w:rPr>
        <w:t xml:space="preserve"> </w:t>
      </w:r>
      <w:r w:rsidR="00096865" w:rsidRPr="00F566BF">
        <w:rPr>
          <w:rFonts w:ascii="GHEA Grapalat" w:hAnsi="GHEA Grapalat" w:cs="Sylfaen"/>
          <w:b/>
          <w:szCs w:val="22"/>
          <w:lang w:val="es-ES"/>
        </w:rPr>
        <w:t>Բ</w:t>
      </w:r>
      <w:proofErr w:type="gramEnd"/>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Ց</w:t>
      </w:r>
      <w:r w:rsidR="00096865" w:rsidRPr="00F566BF">
        <w:rPr>
          <w:rFonts w:ascii="GHEA Grapalat" w:hAnsi="GHEA Grapalat"/>
          <w:b/>
          <w:szCs w:val="22"/>
          <w:lang w:val="af-ZA"/>
        </w:rPr>
        <w:t xml:space="preserve">   </w:t>
      </w:r>
      <w:r w:rsidR="00F141E2" w:rsidRPr="00F566BF">
        <w:rPr>
          <w:rFonts w:ascii="GHEA Grapalat" w:hAnsi="GHEA Grapalat" w:cs="Sylfaen"/>
          <w:b/>
          <w:szCs w:val="22"/>
          <w:lang w:val="es-ES"/>
        </w:rPr>
        <w:t>Մ Ր Ց ՈՒ Յ Թ Ի</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Հ</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Յ</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Ը</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Պ</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Ր</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Ս</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Ե</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Լ</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062D1FB9"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r w:rsidR="00C47209" w:rsidRPr="00C47209">
        <w:rPr>
          <w:rFonts w:ascii="GHEA Grapalat" w:hAnsi="GHEA Grapalat" w:cs="Sylfaen"/>
          <w:b/>
          <w:bCs/>
          <w:sz w:val="20"/>
          <w:lang w:val="ru-RU"/>
        </w:rPr>
        <w:t>ընթացակարգին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մասնակցելու</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դիմում</w:t>
      </w:r>
      <w:r w:rsidR="00C47209" w:rsidRPr="00C47209">
        <w:rPr>
          <w:rFonts w:ascii="GHEA Grapalat" w:hAnsi="GHEA Grapalat" w:cs="Sylfaen"/>
          <w:b/>
          <w:bCs/>
          <w:sz w:val="20"/>
          <w:lang w:val="es-ES"/>
        </w:rPr>
        <w:t>-</w:t>
      </w:r>
      <w:r w:rsidR="00C47209" w:rsidRPr="00C47209">
        <w:rPr>
          <w:rFonts w:ascii="GHEA Grapalat" w:hAnsi="GHEA Grapalat" w:cs="Sylfaen"/>
          <w:b/>
          <w:bCs/>
          <w:sz w:val="20"/>
          <w:lang w:val="ru-RU"/>
        </w:rPr>
        <w:t>հայտարարություն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համաձայն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N 1-</w:t>
      </w:r>
      <w:r w:rsidR="00C47209" w:rsidRPr="00C47209">
        <w:rPr>
          <w:rFonts w:ascii="GHEA Grapalat" w:hAnsi="GHEA Grapalat" w:cs="Sylfaen"/>
          <w:b/>
          <w:bCs/>
          <w:sz w:val="20"/>
          <w:lang w:val="ru-RU"/>
        </w:rPr>
        <w:t>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Եթե</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մասնակիցը</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չի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հանդիսանում</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ՀՀ</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ռեզիդենտ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իրական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շահառուների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վերաբերյալ</w:t>
      </w:r>
      <w:r w:rsidR="00C47209" w:rsidRPr="00C47209">
        <w:rPr>
          <w:rFonts w:ascii="GHEA Grapalat" w:hAnsi="GHEA Grapalat" w:cs="Sylfaen"/>
          <w:b/>
          <w:bCs/>
          <w:sz w:val="20"/>
          <w:lang w:val="es-ES"/>
        </w:rPr>
        <w:t xml:space="preserve"> </w:t>
      </w:r>
      <w:proofErr w:type="gramStart"/>
      <w:r w:rsidR="00C47209" w:rsidRPr="00C47209">
        <w:rPr>
          <w:rFonts w:ascii="GHEA Grapalat" w:hAnsi="GHEA Grapalat" w:cs="Sylfaen"/>
          <w:b/>
          <w:bCs/>
          <w:sz w:val="20"/>
          <w:lang w:val="ru-RU"/>
        </w:rPr>
        <w:t>հայտարարագիր</w:t>
      </w:r>
      <w:r w:rsidR="00C47209" w:rsidRPr="00C47209">
        <w:rPr>
          <w:rFonts w:ascii="GHEA Grapalat" w:hAnsi="GHEA Grapalat" w:cs="Sylfaen"/>
          <w:b/>
          <w:bCs/>
          <w:sz w:val="20"/>
          <w:lang w:val="es-ES"/>
        </w:rPr>
        <w:t xml:space="preserve">  (</w:t>
      </w:r>
      <w:proofErr w:type="gramEnd"/>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1.2) </w:t>
      </w:r>
      <w:r w:rsidR="00C47209" w:rsidRPr="00C47209">
        <w:rPr>
          <w:rFonts w:ascii="GHEA Grapalat" w:hAnsi="GHEA Grapalat" w:cs="Sylfaen"/>
          <w:b/>
          <w:bCs/>
          <w:sz w:val="20"/>
          <w:lang w:val="ru-RU"/>
        </w:rPr>
        <w:t>ըստ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անհրաժեշտության</w:t>
      </w:r>
      <w:r w:rsidR="00C47209" w:rsidRPr="00C47209">
        <w:rPr>
          <w:rFonts w:ascii="GHEA Grapalat" w:hAnsi="GHEA Grapalat" w:cs="Sylfaen"/>
          <w:b/>
          <w:bCs/>
          <w:sz w:val="20"/>
          <w:lang w:val="es-ES"/>
        </w:rPr>
        <w:t xml:space="preserve"> (zip </w:t>
      </w:r>
      <w:r w:rsidR="00C47209" w:rsidRPr="00C47209">
        <w:rPr>
          <w:rFonts w:ascii="GHEA Grapalat" w:hAnsi="GHEA Grapalat" w:cs="Sylfaen"/>
          <w:b/>
          <w:bCs/>
          <w:sz w:val="20"/>
          <w:lang w:val="ru-RU"/>
        </w:rPr>
        <w:t>ֆայլ</w:t>
      </w:r>
      <w:r w:rsidR="00C47209" w:rsidRPr="00C47209">
        <w:rPr>
          <w:rFonts w:ascii="GHEA Grapalat" w:hAnsi="GHEA Grapalat" w:cs="Sylfaen"/>
          <w:b/>
          <w:bCs/>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5"/>
      </w:r>
    </w:p>
    <w:p w14:paraId="19C71F01" w14:textId="54C049DA" w:rsidR="006505D2" w:rsidRDefault="002C4DBF" w:rsidP="006A26BE">
      <w:pPr>
        <w:ind w:firstLine="567"/>
        <w:jc w:val="both"/>
        <w:rPr>
          <w:rFonts w:ascii="GHEA Grapalat" w:hAnsi="GHEA Grapalat" w:cs="Sylfaen"/>
          <w:sz w:val="20"/>
          <w:lang w:val="hy-AM"/>
        </w:rPr>
      </w:pPr>
      <w:r w:rsidRPr="004F02AD">
        <w:rPr>
          <w:rFonts w:ascii="GHEA Grapalat" w:hAnsi="GHEA Grapalat" w:cs="Sylfaen"/>
          <w:sz w:val="20"/>
          <w:lang w:val="af-ZA"/>
        </w:rPr>
        <w:t>2</w:t>
      </w:r>
      <w:r w:rsidR="00E968EF" w:rsidRPr="004F02AD">
        <w:rPr>
          <w:rFonts w:ascii="GHEA Grapalat" w:hAnsi="GHEA Grapalat" w:cs="Sylfaen"/>
          <w:sz w:val="20"/>
          <w:lang w:val="af-ZA"/>
        </w:rPr>
        <w:t>.</w:t>
      </w:r>
      <w:r w:rsidR="002E11D1" w:rsidRPr="004F02AD">
        <w:rPr>
          <w:rFonts w:ascii="GHEA Grapalat" w:hAnsi="GHEA Grapalat" w:cs="Sylfaen"/>
          <w:sz w:val="20"/>
          <w:lang w:val="af-ZA"/>
        </w:rPr>
        <w:t>4</w:t>
      </w:r>
    </w:p>
    <w:p w14:paraId="679CBC6A" w14:textId="5CD8B330" w:rsidR="0019138A" w:rsidRDefault="0019138A" w:rsidP="0019138A">
      <w:pPr>
        <w:ind w:firstLine="567"/>
        <w:jc w:val="both"/>
        <w:rPr>
          <w:rFonts w:ascii="GHEA Grapalat" w:hAnsi="GHEA Grapalat" w:cs="Sylfaen"/>
          <w:sz w:val="20"/>
          <w:lang w:val="es-ES"/>
        </w:rPr>
      </w:pPr>
      <w:bookmarkStart w:id="5" w:name="_Hlk193134203"/>
      <w:r>
        <w:rPr>
          <w:rFonts w:ascii="GHEA Grapalat" w:hAnsi="GHEA Grapalat" w:cs="Sylfaen"/>
          <w:sz w:val="20"/>
          <w:lang w:val="es-ES"/>
        </w:rPr>
        <w:t xml:space="preserve">2.5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Sylfaen"/>
          <w:sz w:val="20"/>
          <w:lang w:val="es-ES"/>
        </w:rPr>
        <w:t xml:space="preserve"> 1-ին </w:t>
      </w:r>
      <w:proofErr w:type="spellStart"/>
      <w:r w:rsidRPr="00F02329">
        <w:rPr>
          <w:rFonts w:ascii="GHEA Grapalat" w:hAnsi="GHEA Grapalat" w:cs="Sylfaen"/>
          <w:sz w:val="20"/>
          <w:lang w:val="es-ES"/>
        </w:rPr>
        <w:t>մասի</w:t>
      </w:r>
      <w:proofErr w:type="spellEnd"/>
      <w:r w:rsidRPr="00F02329">
        <w:rPr>
          <w:rFonts w:ascii="GHEA Grapalat" w:hAnsi="GHEA Grapalat" w:cs="Sylfaen"/>
          <w:sz w:val="20"/>
          <w:lang w:val="es-ES"/>
        </w:rPr>
        <w:t xml:space="preserve"> 2.</w:t>
      </w:r>
      <w:r w:rsidRPr="00DC0D0F">
        <w:rPr>
          <w:rFonts w:ascii="GHEA Grapalat" w:hAnsi="GHEA Grapalat" w:cs="Sylfaen"/>
          <w:sz w:val="20"/>
          <w:lang w:val="es-ES"/>
        </w:rPr>
        <w:t>4</w:t>
      </w:r>
      <w:r w:rsidRPr="00F02329">
        <w:rPr>
          <w:rFonts w:ascii="GHEA Grapalat" w:hAnsi="GHEA Grapalat" w:cs="Sylfaen"/>
          <w:sz w:val="20"/>
          <w:lang w:val="es-ES"/>
        </w:rPr>
        <w:t xml:space="preserve">.1 </w:t>
      </w:r>
      <w:proofErr w:type="spellStart"/>
      <w:r w:rsidRPr="00F02329">
        <w:rPr>
          <w:rFonts w:ascii="GHEA Grapalat" w:hAnsi="GHEA Grapalat" w:cs="Sylfaen"/>
          <w:sz w:val="20"/>
          <w:lang w:val="es-ES"/>
        </w:rPr>
        <w:t>կետ</w:t>
      </w:r>
      <w:r>
        <w:rPr>
          <w:rFonts w:ascii="GHEA Grapalat" w:hAnsi="GHEA Grapalat" w:cs="Sylfaen"/>
          <w:sz w:val="20"/>
          <w:lang w:val="es-ES"/>
        </w:rPr>
        <w:t>ի</w:t>
      </w:r>
      <w:proofErr w:type="spellEnd"/>
      <w:r>
        <w:rPr>
          <w:rFonts w:ascii="GHEA Grapalat" w:hAnsi="GHEA Grapalat" w:cs="Sylfaen"/>
          <w:sz w:val="20"/>
          <w:lang w:val="es-ES"/>
        </w:rPr>
        <w:t>.</w:t>
      </w:r>
    </w:p>
    <w:p w14:paraId="02F52AF8" w14:textId="77777777" w:rsidR="0019138A" w:rsidRDefault="0019138A" w:rsidP="0019138A">
      <w:pPr>
        <w:ind w:firstLine="567"/>
        <w:jc w:val="both"/>
        <w:rPr>
          <w:rFonts w:ascii="GHEA Grapalat" w:hAnsi="GHEA Grapalat" w:cs="Sylfaen"/>
          <w:sz w:val="20"/>
          <w:lang w:val="es-ES"/>
        </w:rPr>
      </w:pPr>
      <w:r>
        <w:rPr>
          <w:rFonts w:ascii="GHEA Grapalat" w:hAnsi="GHEA Grapalat" w:cs="Sylfaen"/>
          <w:sz w:val="20"/>
          <w:lang w:val="es-ES"/>
        </w:rPr>
        <w:t>1</w:t>
      </w:r>
      <w:r w:rsidRPr="00DC0D0F">
        <w:rPr>
          <w:rFonts w:ascii="GHEA Grapalat" w:hAnsi="GHEA Grapalat" w:cs="Sylfaen"/>
          <w:sz w:val="20"/>
          <w:lang w:val="es-ES"/>
        </w:rPr>
        <w:t xml:space="preserve">) 1-ին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 xml:space="preserve">, </w:t>
      </w:r>
    </w:p>
    <w:p w14:paraId="548FC205" w14:textId="4B67895D" w:rsidR="0019138A" w:rsidRPr="00DC0D0F" w:rsidRDefault="001211AD" w:rsidP="0019138A">
      <w:pPr>
        <w:ind w:firstLine="567"/>
        <w:jc w:val="both"/>
        <w:rPr>
          <w:rFonts w:ascii="GHEA Grapalat" w:hAnsi="GHEA Grapalat" w:cs="Sylfaen"/>
          <w:sz w:val="20"/>
          <w:lang w:val="es-ES"/>
        </w:rPr>
      </w:pPr>
      <w:r>
        <w:rPr>
          <w:rFonts w:ascii="GHEA Grapalat" w:hAnsi="GHEA Grapalat" w:cs="Sylfaen"/>
          <w:sz w:val="20"/>
          <w:lang w:val="es-ES"/>
        </w:rPr>
        <w:t>2</w:t>
      </w:r>
      <w:r w:rsidR="0019138A" w:rsidRPr="00DC0D0F">
        <w:rPr>
          <w:rFonts w:ascii="GHEA Grapalat" w:hAnsi="GHEA Grapalat" w:cs="Sylfaen"/>
          <w:sz w:val="20"/>
          <w:lang w:val="es-ES"/>
        </w:rPr>
        <w:t xml:space="preserve">) </w:t>
      </w:r>
      <w:r>
        <w:rPr>
          <w:rFonts w:ascii="GHEA Grapalat" w:hAnsi="GHEA Grapalat" w:cs="Sylfaen"/>
          <w:sz w:val="20"/>
          <w:lang w:val="es-ES"/>
        </w:rPr>
        <w:t>2</w:t>
      </w:r>
      <w:r w:rsidR="0019138A" w:rsidRPr="00DC0D0F">
        <w:rPr>
          <w:rFonts w:ascii="GHEA Grapalat" w:hAnsi="GHEA Grapalat" w:cs="Sylfaen"/>
          <w:sz w:val="20"/>
          <w:lang w:val="es-ES"/>
        </w:rPr>
        <w:t xml:space="preserve">-րդ </w:t>
      </w:r>
      <w:proofErr w:type="spellStart"/>
      <w:r w:rsidR="0019138A" w:rsidRPr="00DC0D0F">
        <w:rPr>
          <w:rFonts w:ascii="GHEA Grapalat" w:hAnsi="GHEA Grapalat" w:cs="Sylfaen"/>
          <w:sz w:val="20"/>
          <w:lang w:val="es-ES"/>
        </w:rPr>
        <w:t>ենթակետ</w:t>
      </w:r>
      <w:r w:rsidR="0019138A">
        <w:rPr>
          <w:rFonts w:ascii="GHEA Grapalat" w:hAnsi="GHEA Grapalat" w:cs="Sylfaen"/>
          <w:sz w:val="20"/>
          <w:lang w:val="es-ES"/>
        </w:rPr>
        <w:t>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նախատեսված</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տեղեկատվությունը</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համաձայն</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հավելված</w:t>
      </w:r>
      <w:proofErr w:type="spellEnd"/>
      <w:r w:rsidR="0019138A">
        <w:rPr>
          <w:rFonts w:ascii="GHEA Grapalat" w:hAnsi="GHEA Grapalat" w:cs="Sylfaen"/>
          <w:sz w:val="20"/>
          <w:lang w:val="es-ES"/>
        </w:rPr>
        <w:t xml:space="preserve"> N 1.</w:t>
      </w:r>
      <w:r>
        <w:rPr>
          <w:rFonts w:ascii="GHEA Grapalat" w:hAnsi="GHEA Grapalat" w:cs="Sylfaen"/>
          <w:sz w:val="20"/>
          <w:lang w:val="es-ES"/>
        </w:rPr>
        <w:t>1</w:t>
      </w:r>
      <w:r w:rsidR="0019138A">
        <w:rPr>
          <w:rFonts w:ascii="GHEA Grapalat" w:hAnsi="GHEA Grapalat" w:cs="Sylfaen"/>
          <w:sz w:val="20"/>
          <w:lang w:val="es-ES"/>
        </w:rPr>
        <w:t xml:space="preserve"> ի և </w:t>
      </w:r>
      <w:proofErr w:type="spellStart"/>
      <w:r w:rsidR="0019138A">
        <w:rPr>
          <w:rFonts w:ascii="GHEA Grapalat" w:hAnsi="GHEA Grapalat" w:cs="Sylfaen"/>
          <w:sz w:val="20"/>
          <w:lang w:val="es-ES"/>
        </w:rPr>
        <w:t>դրանով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պահանջվող</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փաստաթղթերը</w:t>
      </w:r>
      <w:proofErr w:type="spellEnd"/>
      <w:r w:rsidR="0019138A">
        <w:rPr>
          <w:rFonts w:ascii="GHEA Grapalat" w:hAnsi="GHEA Grapalat" w:cs="Sylfaen"/>
          <w:sz w:val="20"/>
          <w:lang w:val="es-ES"/>
        </w:rPr>
        <w:t>,</w:t>
      </w:r>
    </w:p>
    <w:bookmarkEnd w:id="5"/>
    <w:p w14:paraId="370C22B8" w14:textId="77777777" w:rsidR="0019138A" w:rsidRPr="00973D3D" w:rsidRDefault="0019138A" w:rsidP="006A26BE">
      <w:pPr>
        <w:ind w:firstLine="567"/>
        <w:jc w:val="both"/>
        <w:rPr>
          <w:rFonts w:ascii="GHEA Grapalat" w:hAnsi="GHEA Grapalat"/>
          <w:sz w:val="20"/>
          <w:vertAlign w:val="superscript"/>
          <w:lang w:val="es-ES"/>
        </w:rPr>
      </w:pP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3B22296B" w14:textId="77777777" w:rsidR="002E11D1" w:rsidRPr="004F02AD" w:rsidRDefault="00096865" w:rsidP="00EF3662">
      <w:pPr>
        <w:ind w:firstLine="567"/>
        <w:jc w:val="both"/>
        <w:rPr>
          <w:rFonts w:ascii="GHEA Grapalat" w:hAnsi="GHEA Grapalat" w:cs="Sylfaen"/>
          <w:sz w:val="20"/>
          <w:lang w:val="af-ZA"/>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համաձայն</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հավելված</w:t>
      </w:r>
      <w:r w:rsidR="00294FFF" w:rsidRPr="004F02AD">
        <w:rPr>
          <w:rFonts w:ascii="GHEA Grapalat" w:hAnsi="GHEA Grapalat" w:cs="Sylfaen"/>
          <w:sz w:val="20"/>
          <w:lang w:val="af-ZA"/>
        </w:rPr>
        <w:t xml:space="preserve"> N </w:t>
      </w:r>
      <w:r w:rsidR="004D557A" w:rsidRPr="004F02AD">
        <w:rPr>
          <w:rFonts w:ascii="GHEA Grapalat" w:hAnsi="GHEA Grapalat" w:cs="Sylfaen"/>
          <w:sz w:val="20"/>
          <w:lang w:val="af-ZA"/>
        </w:rPr>
        <w:t>2</w:t>
      </w:r>
      <w:r w:rsidR="00294FFF" w:rsidRPr="004F02AD">
        <w:rPr>
          <w:rFonts w:ascii="GHEA Grapalat" w:hAnsi="GHEA Grapalat" w:cs="Sylfaen"/>
          <w:sz w:val="20"/>
          <w:lang w:val="af-ZA"/>
        </w:rPr>
        <w:t>-</w:t>
      </w:r>
      <w:r w:rsidR="00294FFF" w:rsidRPr="004F02AD">
        <w:rPr>
          <w:rFonts w:ascii="GHEA Grapalat" w:hAnsi="GHEA Grapalat" w:cs="Sylfaen"/>
          <w:sz w:val="20"/>
          <w:lang w:val="hy-AM"/>
        </w:rPr>
        <w:t>ի</w:t>
      </w:r>
      <w:r w:rsidR="00294FFF" w:rsidRPr="004F02AD">
        <w:rPr>
          <w:rFonts w:ascii="GHEA Grapalat" w:hAnsi="GHEA Grapalat" w:cs="Sylfaen"/>
          <w:sz w:val="20"/>
          <w:lang w:val="af-ZA"/>
        </w:rPr>
        <w:t>: Գնային առաջարկը</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ներկայացվում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է</w:t>
      </w:r>
      <w:r w:rsidR="00E67BA7" w:rsidRPr="004F02AD">
        <w:rPr>
          <w:rFonts w:ascii="GHEA Grapalat" w:hAnsi="GHEA Grapalat" w:cs="Sylfaen"/>
          <w:sz w:val="20"/>
          <w:lang w:val="af-ZA"/>
        </w:rPr>
        <w:t xml:space="preserve"> </w:t>
      </w:r>
      <w:r w:rsidR="00C72A00" w:rsidRPr="004F02AD">
        <w:rPr>
          <w:rFonts w:ascii="GHEA Grapalat" w:hAnsi="GHEA Grapalat" w:cs="Sylfaen"/>
          <w:sz w:val="20"/>
          <w:lang w:val="hy-AM"/>
        </w:rPr>
        <w:t xml:space="preserve">արժեք (ինքնարժեքի և կանխատեսվող շահույթի հանրագումարը) </w:t>
      </w:r>
      <w:r w:rsidR="00E67BA7" w:rsidRPr="004F02AD">
        <w:rPr>
          <w:rFonts w:ascii="GHEA Grapalat" w:hAnsi="GHEA Grapalat" w:cs="Sylfaen"/>
          <w:sz w:val="20"/>
          <w:lang w:val="hy-AM"/>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ավելացված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արժեքի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հարկ</w:t>
      </w:r>
      <w:r w:rsidR="00E67BA7" w:rsidRPr="004F02AD" w:rsidDel="001A1F55">
        <w:rPr>
          <w:rFonts w:ascii="GHEA Grapalat" w:hAnsi="GHEA Grapalat" w:cs="Sylfaen"/>
          <w:sz w:val="20"/>
          <w:lang w:val="af-ZA"/>
        </w:rPr>
        <w:t xml:space="preserve"> </w:t>
      </w:r>
      <w:r w:rsidR="00E67BA7" w:rsidRPr="004F02AD">
        <w:rPr>
          <w:rFonts w:ascii="GHEA Grapalat" w:hAnsi="GHEA Grapalat" w:cs="Sylfaen"/>
          <w:sz w:val="20"/>
          <w:lang w:val="hy-AM"/>
        </w:rPr>
        <w:t>ընդհանրական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բաղադրիչներից</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բաղկացած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հաշվարկի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ձևով։</w:t>
      </w:r>
      <w:r w:rsidR="00E67BA7" w:rsidRPr="004F02AD">
        <w:rPr>
          <w:rFonts w:ascii="GHEA Grapalat" w:hAnsi="GHEA Grapalat" w:cs="Sylfaen"/>
          <w:sz w:val="20"/>
          <w:lang w:val="af-ZA"/>
        </w:rPr>
        <w:t xml:space="preserve"> </w:t>
      </w:r>
      <w:r w:rsidR="00C72A00" w:rsidRPr="004F02AD">
        <w:rPr>
          <w:rFonts w:ascii="GHEA Grapalat" w:hAnsi="GHEA Grapalat" w:cs="Sylfaen"/>
          <w:sz w:val="20"/>
        </w:rPr>
        <w:t>Ա</w:t>
      </w:r>
      <w:r w:rsidR="00C72A00" w:rsidRPr="004F02AD">
        <w:rPr>
          <w:rFonts w:ascii="GHEA Grapalat" w:hAnsi="GHEA Grapalat" w:cs="Sylfaen"/>
          <w:sz w:val="20"/>
          <w:lang w:val="hy-AM"/>
        </w:rPr>
        <w:t>րժեքի</w:t>
      </w:r>
      <w:r w:rsidR="00C72A00" w:rsidRPr="004F02AD">
        <w:rPr>
          <w:rFonts w:ascii="GHEA Grapalat" w:hAnsi="GHEA Grapalat" w:cs="Sylfaen"/>
          <w:sz w:val="20"/>
          <w:lang w:val="af-ZA"/>
        </w:rPr>
        <w:t xml:space="preserve"> </w:t>
      </w:r>
      <w:r w:rsidR="00E67BA7" w:rsidRPr="004F02AD">
        <w:rPr>
          <w:rFonts w:ascii="GHEA Grapalat" w:hAnsi="GHEA Grapalat" w:cs="Sylfaen"/>
          <w:sz w:val="20"/>
          <w:lang w:val="ru-RU"/>
        </w:rPr>
        <w:t>բաղադրիչների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հաշվարկ</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բացվածք</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կամ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այլ</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մանրամասներ</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չեն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պահանջվում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ներկայացվում</w:t>
      </w:r>
      <w:r w:rsidR="00AD2FAF" w:rsidRPr="004F02AD">
        <w:rPr>
          <w:rFonts w:ascii="GHEA Grapalat" w:hAnsi="GHEA Grapalat" w:cs="Sylfaen"/>
          <w:sz w:val="20"/>
          <w:lang w:val="af-ZA"/>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r w:rsidR="003946B4" w:rsidRPr="004F02AD">
        <w:rPr>
          <w:rFonts w:ascii="GHEA Grapalat" w:hAnsi="GHEA Grapalat" w:cs="Sylfaen"/>
          <w:sz w:val="20"/>
          <w:lang w:val="ru-RU"/>
        </w:rPr>
        <w:t>հրավերով</w:t>
      </w:r>
      <w:r w:rsidR="003946B4" w:rsidRPr="004F02AD">
        <w:rPr>
          <w:rFonts w:ascii="GHEA Grapalat" w:hAnsi="GHEA Grapalat" w:cs="Sylfaen"/>
          <w:sz w:val="20"/>
          <w:lang w:val="es-ES"/>
        </w:rPr>
        <w:t xml:space="preserve"> </w:t>
      </w:r>
      <w:r w:rsidR="003946B4" w:rsidRPr="00F566BF">
        <w:rPr>
          <w:rFonts w:ascii="GHEA Grapalat" w:hAnsi="GHEA Grapalat" w:cs="Sylfaen"/>
          <w:sz w:val="20"/>
          <w:lang w:val="ru-RU"/>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F566BF">
        <w:rPr>
          <w:rFonts w:ascii="GHEA Grapalat" w:hAnsi="GHEA Grapalat" w:cs="Sylfaen"/>
          <w:sz w:val="20"/>
          <w:lang w:val="ru-RU"/>
        </w:rPr>
        <w:t>ասնակցի</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կազմված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փաստաթղթերը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ստորագրում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դրանք</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ներկայացնող</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այսուհետ</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w:t>
      </w:r>
      <w:r w:rsidR="003946B4" w:rsidRPr="00F566BF">
        <w:rPr>
          <w:rFonts w:ascii="GHEA Grapalat" w:hAnsi="GHEA Grapalat" w:cs="Sylfaen"/>
          <w:sz w:val="20"/>
          <w:lang w:val="es-ES"/>
        </w:rPr>
        <w:t>)</w:t>
      </w:r>
      <w:r w:rsidR="003946B4" w:rsidRPr="00F566BF">
        <w:rPr>
          <w:rFonts w:ascii="GHEA Grapalat" w:hAnsi="GHEA Grapalat" w:cs="Sylfaen"/>
          <w:sz w:val="20"/>
          <w:lang w:val="ru-RU"/>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F566BF" w:rsidRDefault="001B50B6" w:rsidP="00EF366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spellStart"/>
      <w:proofErr w:type="gramStart"/>
      <w:r w:rsidR="00B2572B" w:rsidRPr="00F566BF">
        <w:rPr>
          <w:rFonts w:ascii="GHEA Grapalat" w:hAnsi="GHEA Grapalat" w:cs="Sylfaen"/>
          <w:b/>
          <w:sz w:val="20"/>
          <w:lang w:val="es-ES"/>
        </w:rPr>
        <w:lastRenderedPageBreak/>
        <w:t>Հավելված</w:t>
      </w:r>
      <w:proofErr w:type="spellEnd"/>
      <w:r w:rsidR="00B2572B" w:rsidRPr="00F566BF">
        <w:rPr>
          <w:rFonts w:ascii="GHEA Grapalat" w:hAnsi="GHEA Grapalat" w:cs="Arial"/>
          <w:b/>
          <w:sz w:val="20"/>
          <w:lang w:val="es-ES"/>
        </w:rPr>
        <w:t xml:space="preserve">  N</w:t>
      </w:r>
      <w:proofErr w:type="gramEnd"/>
      <w:r w:rsidR="00B2572B" w:rsidRPr="00F566BF">
        <w:rPr>
          <w:rFonts w:ascii="GHEA Grapalat" w:hAnsi="GHEA Grapalat" w:cs="Arial"/>
          <w:b/>
          <w:sz w:val="20"/>
          <w:lang w:val="es-ES"/>
        </w:rPr>
        <w:t xml:space="preserve"> 1</w:t>
      </w:r>
    </w:p>
    <w:p w14:paraId="6414FAF0" w14:textId="6CDF5ECE" w:rsidR="00B2572B" w:rsidRPr="00F566BF" w:rsidRDefault="00B2572B" w:rsidP="00EF3662">
      <w:pPr>
        <w:pStyle w:val="BodyTextIndent3"/>
        <w:spacing w:line="240" w:lineRule="auto"/>
        <w:jc w:val="right"/>
        <w:rPr>
          <w:rFonts w:ascii="GHEA Grapalat" w:hAnsi="GHEA Grapalat" w:cs="Arial"/>
          <w:b/>
          <w:lang w:val="es-ES"/>
        </w:rPr>
      </w:pPr>
      <w:r w:rsidRPr="00F566BF">
        <w:rPr>
          <w:rFonts w:ascii="GHEA Grapalat" w:hAnsi="GHEA Grapalat"/>
          <w:sz w:val="24"/>
          <w:szCs w:val="24"/>
          <w:lang w:val="af-ZA"/>
        </w:rPr>
        <w:t>«</w:t>
      </w:r>
      <w:r w:rsidR="00AE330B">
        <w:rPr>
          <w:rFonts w:ascii="GHEA Grapalat" w:hAnsi="GHEA Grapalat"/>
          <w:b/>
          <w:lang w:val="es-ES"/>
        </w:rPr>
        <w:t>ԵՔ-ԲՄԽԾՁԲ-</w:t>
      </w:r>
      <w:r w:rsidR="00D12E88">
        <w:rPr>
          <w:rFonts w:ascii="GHEA Grapalat" w:hAnsi="GHEA Grapalat"/>
          <w:b/>
          <w:lang w:val="es-ES"/>
        </w:rPr>
        <w:t>26/26</w:t>
      </w:r>
      <w:r w:rsidR="00DD4AA1">
        <w:rPr>
          <w:rFonts w:ascii="GHEA Grapalat" w:hAnsi="GHEA Grapalat"/>
          <w:b/>
          <w:lang w:val="es-ES"/>
        </w:rPr>
        <w:t xml:space="preserve"> </w:t>
      </w:r>
      <w:r w:rsidRPr="00F566BF">
        <w:rPr>
          <w:rFonts w:ascii="GHEA Grapalat" w:hAnsi="GHEA Grapalat"/>
          <w:sz w:val="24"/>
          <w:szCs w:val="24"/>
          <w:lang w:val="af-ZA"/>
        </w:rPr>
        <w:t>»</w:t>
      </w:r>
      <w:r w:rsidRPr="00F566BF">
        <w:rPr>
          <w:rFonts w:ascii="GHEA Grapalat" w:hAnsi="GHEA Grapalat" w:cs="Sylfaen"/>
          <w:b/>
          <w:lang w:val="es-ES"/>
        </w:rPr>
        <w:t>*</w:t>
      </w:r>
      <w:r w:rsidRPr="00F566BF">
        <w:rPr>
          <w:rFonts w:ascii="GHEA Grapalat" w:hAnsi="GHEA Grapalat"/>
          <w:b/>
          <w:lang w:val="es-ES"/>
        </w:rPr>
        <w:t xml:space="preserve">  </w:t>
      </w:r>
      <w:proofErr w:type="spellStart"/>
      <w:r w:rsidRPr="00F566BF">
        <w:rPr>
          <w:rFonts w:ascii="GHEA Grapalat" w:hAnsi="GHEA Grapalat" w:cs="Sylfaen"/>
          <w:b/>
          <w:lang w:val="es-ES"/>
        </w:rPr>
        <w:t>ծածկագրով</w:t>
      </w:r>
      <w:proofErr w:type="spellEnd"/>
    </w:p>
    <w:p w14:paraId="13EBB78F" w14:textId="0046308C" w:rsidR="00B2572B" w:rsidRPr="00F566BF" w:rsidRDefault="00AE330B"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Բաց</w:t>
      </w:r>
      <w:proofErr w:type="spellEnd"/>
      <w:r w:rsidR="00B2572B"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մրցույթի</w:t>
      </w:r>
      <w:proofErr w:type="spellEnd"/>
      <w:r w:rsidR="00B2572B"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հրավերի</w:t>
      </w:r>
      <w:proofErr w:type="spellEnd"/>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50258A5C" w:rsidR="00B2572B" w:rsidRPr="00F566BF" w:rsidRDefault="008A4BAB"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 </w:t>
      </w:r>
      <w:proofErr w:type="spellStart"/>
      <w:r w:rsidR="00AE330B">
        <w:rPr>
          <w:rFonts w:ascii="GHEA Grapalat" w:hAnsi="GHEA Grapalat" w:cs="Sylfaen"/>
          <w:color w:val="auto"/>
          <w:sz w:val="24"/>
          <w:szCs w:val="24"/>
          <w:lang w:val="es-ES"/>
        </w:rPr>
        <w:t>Բաց</w:t>
      </w:r>
      <w:proofErr w:type="spellEnd"/>
      <w:r w:rsidR="00B2572B" w:rsidRPr="00F566BF">
        <w:rPr>
          <w:rFonts w:ascii="GHEA Grapalat" w:hAnsi="GHEA Grapalat" w:cs="Sylfaen"/>
          <w:color w:val="auto"/>
          <w:sz w:val="24"/>
          <w:szCs w:val="24"/>
          <w:lang w:val="es-ES"/>
        </w:rPr>
        <w:t xml:space="preserve"> մրցույթին մասնակցելու</w:t>
      </w:r>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CDACAFD" w14:textId="0382FAF0"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proofErr w:type="spellStart"/>
      <w:r w:rsidR="009A7805">
        <w:rPr>
          <w:rFonts w:ascii="GHEA Grapalat" w:hAnsi="GHEA Grapalat"/>
          <w:sz w:val="22"/>
          <w:szCs w:val="22"/>
          <w:u w:val="single"/>
          <w:lang w:val="es-ES"/>
        </w:rPr>
        <w:t>Երևանի</w:t>
      </w:r>
      <w:proofErr w:type="spellEnd"/>
      <w:r w:rsidR="009A7805">
        <w:rPr>
          <w:rFonts w:ascii="GHEA Grapalat" w:hAnsi="GHEA Grapalat"/>
          <w:sz w:val="22"/>
          <w:szCs w:val="22"/>
          <w:u w:val="single"/>
          <w:lang w:val="es-ES"/>
        </w:rPr>
        <w:t xml:space="preserve"> </w:t>
      </w:r>
      <w:proofErr w:type="spellStart"/>
      <w:r w:rsidR="009A7805">
        <w:rPr>
          <w:rFonts w:ascii="GHEA Grapalat" w:hAnsi="GHEA Grapalat"/>
          <w:sz w:val="22"/>
          <w:szCs w:val="22"/>
          <w:u w:val="single"/>
          <w:lang w:val="es-ES"/>
        </w:rPr>
        <w:t>քաղաքապետարան</w:t>
      </w:r>
      <w:proofErr w:type="spellEnd"/>
      <w:r w:rsidRPr="00F566BF">
        <w:rPr>
          <w:rFonts w:ascii="GHEA Grapalat" w:hAnsi="GHEA Grapalat"/>
          <w:sz w:val="22"/>
          <w:szCs w:val="22"/>
          <w:lang w:val="es-ES"/>
        </w:rPr>
        <w:t>-</w:t>
      </w:r>
      <w:r w:rsidRPr="00F566BF">
        <w:rPr>
          <w:rFonts w:ascii="GHEA Grapalat" w:hAnsi="GHEA Grapalat" w:cs="Sylfaen"/>
          <w:sz w:val="20"/>
          <w:szCs w:val="20"/>
          <w:lang w:val="es-ES"/>
        </w:rPr>
        <w:t xml:space="preserve">ի </w:t>
      </w:r>
      <w:proofErr w:type="spellStart"/>
      <w:r w:rsidRPr="00F566BF">
        <w:rPr>
          <w:rFonts w:ascii="GHEA Grapalat" w:hAnsi="GHEA Grapalat" w:cs="Sylfaen"/>
          <w:sz w:val="20"/>
          <w:szCs w:val="20"/>
          <w:lang w:val="es-ES"/>
        </w:rPr>
        <w:t>կողմից</w:t>
      </w:r>
      <w:proofErr w:type="spellEnd"/>
      <w:r w:rsidRPr="00F566BF">
        <w:rPr>
          <w:rFonts w:ascii="GHEA Grapalat" w:hAnsi="GHEA Grapalat"/>
          <w:sz w:val="22"/>
          <w:szCs w:val="22"/>
          <w:u w:val="single"/>
          <w:lang w:val="es-ES"/>
        </w:rPr>
        <w:t xml:space="preserve"> </w:t>
      </w:r>
      <w:r w:rsidRPr="00F566BF">
        <w:rPr>
          <w:rFonts w:ascii="GHEA Grapalat" w:hAnsi="GHEA Grapalat"/>
          <w:lang w:val="es-ES"/>
        </w:rPr>
        <w:t>«</w:t>
      </w:r>
      <w:r w:rsidR="00AE330B">
        <w:rPr>
          <w:rFonts w:ascii="GHEA Grapalat" w:hAnsi="GHEA Grapalat"/>
          <w:sz w:val="20"/>
          <w:szCs w:val="20"/>
          <w:lang w:val="es-ES"/>
        </w:rPr>
        <w:t>ԵՔ-ԲՄԽԾՁԲ-</w:t>
      </w:r>
      <w:r w:rsidR="00D12E88">
        <w:rPr>
          <w:rFonts w:ascii="GHEA Grapalat" w:hAnsi="GHEA Grapalat"/>
          <w:sz w:val="20"/>
          <w:szCs w:val="20"/>
          <w:lang w:val="es-ES"/>
        </w:rPr>
        <w:t>26/26</w:t>
      </w:r>
      <w:r w:rsidRPr="00F566BF">
        <w:rPr>
          <w:rFonts w:ascii="GHEA Grapalat" w:hAnsi="GHEA Grapalat"/>
          <w:lang w:val="es-ES"/>
        </w:rPr>
        <w:t>»</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հայտարարված</w:t>
      </w:r>
      <w:proofErr w:type="spellEnd"/>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spellStart"/>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w:t>
      </w:r>
      <w:proofErr w:type="spellEnd"/>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760D5B3E" w14:textId="05D80468" w:rsidR="00B2572B" w:rsidRPr="00F566BF" w:rsidRDefault="00AE330B"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բաց</w:t>
      </w:r>
      <w:proofErr w:type="spellEnd"/>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մրցույթի</w:t>
      </w:r>
      <w:proofErr w:type="spellEnd"/>
      <w:r w:rsidR="00B2572B" w:rsidRPr="00F566BF">
        <w:rPr>
          <w:rFonts w:ascii="GHEA Grapalat" w:hAnsi="GHEA Grapalat" w:cs="Arial"/>
          <w:sz w:val="16"/>
          <w:szCs w:val="16"/>
          <w:lang w:val="es-ES"/>
        </w:rPr>
        <w:t xml:space="preserve"> </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spellStart"/>
      <w:proofErr w:type="gramStart"/>
      <w:r w:rsidR="00B2572B" w:rsidRPr="00F566BF">
        <w:rPr>
          <w:rFonts w:ascii="GHEA Grapalat" w:hAnsi="GHEA Grapalat" w:cs="Sylfaen"/>
          <w:sz w:val="20"/>
          <w:szCs w:val="20"/>
          <w:lang w:val="es-ES"/>
        </w:rPr>
        <w:t>չափաբաժնին</w:t>
      </w:r>
      <w:proofErr w:type="spellEnd"/>
      <w:r w:rsidR="00B2572B" w:rsidRPr="00F566BF">
        <w:rPr>
          <w:rFonts w:ascii="GHEA Grapalat" w:hAnsi="GHEA Grapalat" w:cs="Arial"/>
          <w:sz w:val="20"/>
          <w:szCs w:val="20"/>
          <w:lang w:val="es-ES"/>
        </w:rPr>
        <w:t xml:space="preserve">  (</w:t>
      </w:r>
      <w:proofErr w:type="spellStart"/>
      <w:proofErr w:type="gramEnd"/>
      <w:r w:rsidR="00B2572B" w:rsidRPr="00F566BF">
        <w:rPr>
          <w:rFonts w:ascii="GHEA Grapalat" w:hAnsi="GHEA Grapalat" w:cs="Sylfaen"/>
          <w:sz w:val="20"/>
          <w:szCs w:val="20"/>
          <w:lang w:val="es-ES"/>
        </w:rPr>
        <w:t>չափաբաժիններին</w:t>
      </w:r>
      <w:proofErr w:type="spellEnd"/>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հրավերի</w:t>
      </w:r>
      <w:proofErr w:type="spellEnd"/>
      <w:r w:rsidR="00B2572B" w:rsidRPr="00F566BF">
        <w:rPr>
          <w:rFonts w:ascii="GHEA Grapalat" w:hAnsi="GHEA Grapalat" w:cs="Sylfaen"/>
          <w:sz w:val="20"/>
          <w:szCs w:val="20"/>
          <w:lang w:val="es-ES"/>
        </w:rPr>
        <w:t xml:space="preserve">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spellStart"/>
      <w:proofErr w:type="gram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proofErr w:type="gramEnd"/>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3416D8AA" w14:textId="77777777"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proofErr w:type="gram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proofErr w:type="gram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անվանումը</w:t>
      </w:r>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փոստի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հասցեն</w:t>
      </w:r>
      <w:proofErr w:type="spellEnd"/>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3177315E" w14:textId="2EB2005B" w:rsidR="00966859" w:rsidRPr="00F71502" w:rsidRDefault="00650682" w:rsidP="0019138A">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AE330B">
        <w:rPr>
          <w:rFonts w:ascii="GHEA Grapalat" w:hAnsi="GHEA Grapalat" w:cs="Arial"/>
          <w:sz w:val="20"/>
          <w:szCs w:val="20"/>
          <w:lang w:val="es-ES"/>
        </w:rPr>
        <w:t>ԵՔ-ԲՄԽԾՁԲ-</w:t>
      </w:r>
      <w:r w:rsidR="00D12E88">
        <w:rPr>
          <w:rFonts w:ascii="GHEA Grapalat" w:hAnsi="GHEA Grapalat" w:cs="Arial"/>
          <w:sz w:val="20"/>
          <w:szCs w:val="20"/>
          <w:lang w:val="es-ES"/>
        </w:rPr>
        <w:t>26/</w:t>
      </w:r>
      <w:proofErr w:type="gramStart"/>
      <w:r w:rsidR="00D12E88">
        <w:rPr>
          <w:rFonts w:ascii="GHEA Grapalat" w:hAnsi="GHEA Grapalat" w:cs="Arial"/>
          <w:sz w:val="20"/>
          <w:szCs w:val="20"/>
          <w:lang w:val="es-ES"/>
        </w:rPr>
        <w:t>26</w:t>
      </w:r>
      <w:r w:rsidRPr="00F71502">
        <w:rPr>
          <w:rFonts w:ascii="GHEA Grapalat" w:hAnsi="GHEA Grapalat" w:cs="Arial"/>
          <w:sz w:val="20"/>
          <w:szCs w:val="20"/>
          <w:lang w:val="es-ES"/>
        </w:rPr>
        <w:t>»*</w:t>
      </w:r>
      <w:proofErr w:type="gram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00AE330B">
        <w:rPr>
          <w:rFonts w:ascii="GHEA Grapalat" w:hAnsi="GHEA Grapalat" w:cs="Arial"/>
          <w:sz w:val="20"/>
          <w:szCs w:val="20"/>
          <w:lang w:val="es-ES"/>
        </w:rPr>
        <w:t>բաց</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մրցույթի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bookmarkStart w:id="6" w:name="_Hlk193134300"/>
      <w:r w:rsidR="0019138A">
        <w:rPr>
          <w:rFonts w:ascii="GHEA Grapalat" w:hAnsi="GHEA Grapalat" w:cs="Arial"/>
          <w:sz w:val="20"/>
          <w:szCs w:val="20"/>
          <w:lang w:val="es-ES"/>
        </w:rPr>
        <w:t xml:space="preserve">և </w:t>
      </w:r>
      <w:proofErr w:type="spellStart"/>
      <w:r w:rsidR="0019138A">
        <w:rPr>
          <w:rFonts w:ascii="GHEA Grapalat" w:hAnsi="GHEA Grapalat" w:cs="Arial"/>
          <w:sz w:val="20"/>
          <w:szCs w:val="20"/>
          <w:lang w:val="es-ES"/>
        </w:rPr>
        <w:t>որակավորման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չափանիշներին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ներկայացվող</w:t>
      </w:r>
      <w:bookmarkEnd w:id="6"/>
      <w:proofErr w:type="spellEnd"/>
      <w:r w:rsidR="0019138A" w:rsidRPr="005F1873">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պահանջներին</w:t>
      </w:r>
      <w:proofErr w:type="spellEnd"/>
      <w:r w:rsidR="0019138A">
        <w:rPr>
          <w:rFonts w:ascii="GHEA Grapalat" w:hAnsi="GHEA Grapalat" w:cs="Arial"/>
          <w:sz w:val="20"/>
          <w:szCs w:val="20"/>
          <w:lang w:val="es-ES"/>
        </w:rPr>
        <w:t>.</w:t>
      </w:r>
    </w:p>
    <w:p w14:paraId="44ADC23C" w14:textId="7285DCED"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6C3873" w:rsidRPr="00F71502">
        <w:rPr>
          <w:rFonts w:ascii="GHEA Grapalat" w:hAnsi="GHEA Grapalat"/>
          <w:lang w:val="es-ES"/>
        </w:rPr>
        <w:t>«</w:t>
      </w:r>
      <w:r w:rsidR="00AE330B">
        <w:rPr>
          <w:rFonts w:ascii="GHEA Grapalat" w:hAnsi="GHEA Grapalat" w:cs="Sylfaen"/>
          <w:sz w:val="22"/>
          <w:szCs w:val="22"/>
          <w:lang w:val="hy-AM"/>
        </w:rPr>
        <w:t>ԵՔ-ԲՄԽԾՁԲ-</w:t>
      </w:r>
      <w:r w:rsidR="00D12E88">
        <w:rPr>
          <w:rFonts w:ascii="GHEA Grapalat" w:hAnsi="GHEA Grapalat" w:cs="Sylfaen"/>
          <w:sz w:val="22"/>
          <w:szCs w:val="22"/>
          <w:lang w:val="hy-AM"/>
        </w:rPr>
        <w:t>26/26</w:t>
      </w:r>
      <w:r w:rsidR="006C3873" w:rsidRPr="00F71502">
        <w:rPr>
          <w:rFonts w:ascii="GHEA Grapalat" w:hAnsi="GHEA Grapalat"/>
          <w:lang w:val="es-ES"/>
        </w:rPr>
        <w:t>»</w:t>
      </w:r>
      <w:r w:rsidR="006C3873" w:rsidRPr="00F71502">
        <w:rPr>
          <w:rFonts w:ascii="GHEA Grapalat" w:hAnsi="GHEA Grapalat" w:cs="Sylfaen"/>
          <w:sz w:val="22"/>
          <w:szCs w:val="22"/>
          <w:lang w:val="hy-AM"/>
        </w:rPr>
        <w:t xml:space="preserve">*  </w:t>
      </w:r>
      <w:proofErr w:type="spellStart"/>
      <w:r w:rsidR="006C3873" w:rsidRPr="00F71502">
        <w:rPr>
          <w:rFonts w:ascii="GHEA Grapalat" w:hAnsi="GHEA Grapalat" w:cs="Arial"/>
          <w:sz w:val="20"/>
          <w:szCs w:val="20"/>
          <w:lang w:val="es-ES"/>
        </w:rPr>
        <w:t>ծածկագրով</w:t>
      </w:r>
      <w:proofErr w:type="spellEnd"/>
      <w:r w:rsidR="008A4BAB">
        <w:rPr>
          <w:rFonts w:ascii="GHEA Grapalat" w:hAnsi="GHEA Grapalat" w:cs="Arial"/>
          <w:sz w:val="20"/>
          <w:szCs w:val="20"/>
          <w:lang w:val="es-ES"/>
        </w:rPr>
        <w:t xml:space="preserve"> </w:t>
      </w:r>
      <w:proofErr w:type="spellStart"/>
      <w:r w:rsidR="00AE330B">
        <w:rPr>
          <w:rFonts w:ascii="GHEA Grapalat" w:hAnsi="GHEA Grapalat" w:cs="Arial"/>
          <w:sz w:val="20"/>
          <w:szCs w:val="20"/>
          <w:lang w:val="es-ES"/>
        </w:rPr>
        <w:t>բաց</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մրցույթին</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w:t>
      </w:r>
      <w:proofErr w:type="gramStart"/>
      <w:r w:rsidR="00DB3B2E">
        <w:rPr>
          <w:rFonts w:ascii="GHEA Grapalat" w:hAnsi="GHEA Grapalat" w:cs="Arial"/>
          <w:sz w:val="20"/>
          <w:szCs w:val="20"/>
          <w:lang w:val="hy-AM"/>
        </w:rPr>
        <w:t xml:space="preserve">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proofErr w:type="gramEnd"/>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proofErr w:type="gram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sidR="00E21520">
        <w:rPr>
          <w:rFonts w:ascii="GHEA Grapalat" w:hAnsi="GHEA Grapalat" w:cs="Arial"/>
          <w:sz w:val="20"/>
          <w:szCs w:val="20"/>
          <w:lang w:val="hy-AM"/>
        </w:rPr>
        <w:t xml:space="preserve"> </w:t>
      </w:r>
      <w:r>
        <w:rPr>
          <w:rFonts w:ascii="GHEA Grapalat" w:hAnsi="GHEA Grapalat" w:cs="Arial"/>
          <w:sz w:val="20"/>
          <w:szCs w:val="20"/>
          <w:lang w:val="hy-AM"/>
        </w:rPr>
        <w:t>է</w:t>
      </w:r>
      <w:proofErr w:type="gramEnd"/>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շահառուների</w:t>
      </w:r>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51D2E719"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52EB3599" w14:textId="3033514A" w:rsidR="0019138A" w:rsidRDefault="0019138A" w:rsidP="0019138A">
      <w:pPr>
        <w:ind w:firstLine="708"/>
        <w:jc w:val="both"/>
        <w:rPr>
          <w:rFonts w:ascii="GHEA Grapalat" w:hAnsi="GHEA Grapalat"/>
          <w:sz w:val="22"/>
          <w:szCs w:val="22"/>
          <w:u w:val="single"/>
          <w:lang w:val="es-ES"/>
        </w:rPr>
      </w:pPr>
      <w:proofErr w:type="spellStart"/>
      <w:r w:rsidRPr="000371F5">
        <w:rPr>
          <w:rFonts w:ascii="GHEA Grapalat" w:hAnsi="GHEA Grapalat"/>
          <w:sz w:val="20"/>
          <w:lang w:val="es-ES"/>
        </w:rPr>
        <w:t>Կից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ներկայացվում</w:t>
      </w:r>
      <w:proofErr w:type="spellEnd"/>
      <w:r w:rsidRPr="000371F5">
        <w:rPr>
          <w:rFonts w:ascii="GHEA Grapalat" w:hAnsi="GHEA Grapalat"/>
          <w:sz w:val="20"/>
          <w:lang w:val="es-ES"/>
        </w:rPr>
        <w:t xml:space="preserve"> </w:t>
      </w:r>
      <w:proofErr w:type="gramStart"/>
      <w:r w:rsidRPr="000371F5">
        <w:rPr>
          <w:rFonts w:ascii="GHEA Grapalat" w:hAnsi="GHEA Grapalat"/>
          <w:sz w:val="20"/>
          <w:lang w:val="es-ES"/>
        </w:rPr>
        <w:t xml:space="preserve">է </w:t>
      </w:r>
      <w:bookmarkStart w:id="7" w:name="_Hlk193134391"/>
      <w:r>
        <w:rPr>
          <w:rFonts w:ascii="GHEA Grapalat" w:hAnsi="GHEA Grapalat"/>
          <w:sz w:val="20"/>
          <w:u w:val="single"/>
          <w:lang w:val="es-ES"/>
        </w:rPr>
        <w:t xml:space="preserve"> </w:t>
      </w:r>
      <w:proofErr w:type="spellStart"/>
      <w:r>
        <w:rPr>
          <w:rFonts w:ascii="GHEA Grapalat" w:hAnsi="GHEA Grapalat"/>
          <w:sz w:val="20"/>
          <w:lang w:val="es-ES"/>
        </w:rPr>
        <w:t>որակավորման</w:t>
      </w:r>
      <w:proofErr w:type="spellEnd"/>
      <w:proofErr w:type="gram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r w:rsidRPr="00F566BF">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Pr>
          <w:rFonts w:ascii="GHEA Grapalat" w:hAnsi="GHEA Grapalat"/>
          <w:sz w:val="22"/>
          <w:szCs w:val="22"/>
          <w:u w:val="single"/>
          <w:lang w:val="es-ES"/>
        </w:rPr>
        <w:t xml:space="preserve">-ի </w:t>
      </w:r>
    </w:p>
    <w:p w14:paraId="161FDE9F" w14:textId="3B59A315" w:rsidR="0019138A" w:rsidRDefault="0019138A" w:rsidP="0019138A">
      <w:pPr>
        <w:ind w:firstLine="708"/>
        <w:jc w:val="both"/>
        <w:rPr>
          <w:rFonts w:ascii="GHEA Grapalat" w:hAnsi="GHEA Grapalat"/>
          <w:sz w:val="22"/>
          <w:szCs w:val="22"/>
          <w:u w:val="single"/>
          <w:lang w:val="es-ES"/>
        </w:rPr>
      </w:pPr>
      <w:r w:rsidRPr="00973D3D">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973D3D">
        <w:rPr>
          <w:rFonts w:ascii="GHEA Grapalat" w:hAnsi="GHEA Grapalat" w:cs="Sylfaen"/>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A7AA6B" w14:textId="247420ED" w:rsidR="0019138A" w:rsidRPr="000371F5" w:rsidRDefault="0019138A" w:rsidP="00973D3D">
      <w:pPr>
        <w:ind w:firstLine="708"/>
        <w:jc w:val="both"/>
        <w:rPr>
          <w:rFonts w:ascii="GHEA Grapalat" w:hAnsi="GHEA Grapalat"/>
          <w:sz w:val="20"/>
          <w:lang w:val="es-ES"/>
        </w:rPr>
      </w:pPr>
      <w:r>
        <w:rPr>
          <w:rFonts w:ascii="GHEA Grapalat" w:hAnsi="GHEA Grapalat"/>
          <w:sz w:val="20"/>
          <w:lang w:val="es-ES"/>
        </w:rPr>
        <w:t xml:space="preserve">  </w:t>
      </w: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Pr>
          <w:rFonts w:ascii="GHEA Grapalat" w:hAnsi="GHEA Grapalat"/>
          <w:sz w:val="20"/>
          <w:lang w:val="hy-AM"/>
        </w:rPr>
        <w:t>՝ հրավերով նախատեսված</w:t>
      </w:r>
      <w:r>
        <w:rPr>
          <w:rFonts w:ascii="GHEA Grapalat" w:hAnsi="GHEA Grapalat"/>
          <w:sz w:val="20"/>
          <w:lang w:val="es-ES"/>
        </w:rPr>
        <w:t xml:space="preserve"> </w:t>
      </w:r>
      <w:proofErr w:type="spellStart"/>
      <w:r>
        <w:rPr>
          <w:rFonts w:ascii="GHEA Grapalat" w:hAnsi="GHEA Grapalat"/>
          <w:sz w:val="20"/>
          <w:lang w:val="es-ES"/>
        </w:rPr>
        <w:t>փաստաթղթերը</w:t>
      </w:r>
      <w:bookmarkEnd w:id="7"/>
      <w:proofErr w:type="spellEnd"/>
      <w:r w:rsidRPr="005A2407">
        <w:rPr>
          <w:rFonts w:ascii="GHEA Grapalat" w:hAnsi="GHEA Grapalat"/>
          <w:sz w:val="20"/>
          <w:lang w:val="es-ES"/>
        </w:rPr>
        <w:t>:</w:t>
      </w:r>
      <w:r w:rsidRPr="000371F5">
        <w:rPr>
          <w:rFonts w:ascii="GHEA Grapalat" w:hAnsi="GHEA Grapalat"/>
          <w:sz w:val="20"/>
          <w:lang w:val="es-ES"/>
        </w:rPr>
        <w:t xml:space="preserve"> </w:t>
      </w:r>
    </w:p>
    <w:p w14:paraId="22F899CD" w14:textId="77777777" w:rsidR="0019138A" w:rsidRDefault="0019138A" w:rsidP="00E21520">
      <w:pPr>
        <w:jc w:val="both"/>
        <w:rPr>
          <w:rFonts w:ascii="GHEA Grapalat" w:hAnsi="GHEA Grapalat" w:cs="Arial"/>
          <w:sz w:val="18"/>
          <w:szCs w:val="18"/>
          <w:vertAlign w:val="superscript"/>
          <w:lang w:val="es-ES"/>
        </w:rPr>
      </w:pP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w:t>
      </w:r>
      <w:r w:rsidR="003A175B" w:rsidRPr="00973D3D">
        <w:rPr>
          <w:rFonts w:ascii="GHEA Grapalat" w:hAnsi="GHEA Grapalat"/>
          <w:i/>
          <w:sz w:val="16"/>
          <w:szCs w:val="16"/>
          <w:lang w:val="hy-AM"/>
        </w:rPr>
        <w:t>4</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3A0736FF" w14:textId="77777777" w:rsidR="0019138A" w:rsidRDefault="0019138A" w:rsidP="00AA0C89">
      <w:pPr>
        <w:pStyle w:val="BodyTextIndent3"/>
        <w:spacing w:line="240" w:lineRule="auto"/>
        <w:jc w:val="right"/>
        <w:rPr>
          <w:rFonts w:ascii="GHEA Grapalat" w:hAnsi="GHEA Grapalat" w:cs="Sylfaen"/>
          <w:b/>
          <w:lang w:val="hy-AM"/>
        </w:rPr>
      </w:pPr>
    </w:p>
    <w:p w14:paraId="3A4915E3" w14:textId="77777777" w:rsidR="0019138A" w:rsidRDefault="0019138A" w:rsidP="00AA0C89">
      <w:pPr>
        <w:pStyle w:val="BodyTextIndent3"/>
        <w:spacing w:line="240" w:lineRule="auto"/>
        <w:jc w:val="right"/>
        <w:rPr>
          <w:rFonts w:ascii="GHEA Grapalat" w:hAnsi="GHEA Grapalat" w:cs="Sylfaen"/>
          <w:b/>
          <w:lang w:val="hy-AM"/>
        </w:rPr>
      </w:pPr>
    </w:p>
    <w:p w14:paraId="4FDF2892" w14:textId="77777777" w:rsidR="0019138A" w:rsidRDefault="0019138A" w:rsidP="00AA0C89">
      <w:pPr>
        <w:pStyle w:val="BodyTextIndent3"/>
        <w:spacing w:line="240" w:lineRule="auto"/>
        <w:jc w:val="right"/>
        <w:rPr>
          <w:rFonts w:ascii="GHEA Grapalat" w:hAnsi="GHEA Grapalat" w:cs="Sylfaen"/>
          <w:b/>
          <w:lang w:val="hy-AM"/>
        </w:rPr>
      </w:pPr>
    </w:p>
    <w:p w14:paraId="7031805C" w14:textId="77777777" w:rsidR="0019138A" w:rsidRDefault="0019138A" w:rsidP="00AA0C89">
      <w:pPr>
        <w:pStyle w:val="BodyTextIndent3"/>
        <w:spacing w:line="240" w:lineRule="auto"/>
        <w:jc w:val="right"/>
        <w:rPr>
          <w:rFonts w:ascii="GHEA Grapalat" w:hAnsi="GHEA Grapalat" w:cs="Sylfaen"/>
          <w:b/>
          <w:lang w:val="hy-AM"/>
        </w:rPr>
      </w:pPr>
    </w:p>
    <w:p w14:paraId="0F5E38F3" w14:textId="77777777" w:rsidR="0019138A" w:rsidRDefault="0019138A" w:rsidP="00AA0C89">
      <w:pPr>
        <w:pStyle w:val="BodyTextIndent3"/>
        <w:spacing w:line="240" w:lineRule="auto"/>
        <w:jc w:val="right"/>
        <w:rPr>
          <w:rFonts w:ascii="GHEA Grapalat" w:hAnsi="GHEA Grapalat" w:cs="Sylfaen"/>
          <w:b/>
          <w:lang w:val="hy-AM"/>
        </w:rPr>
      </w:pPr>
    </w:p>
    <w:p w14:paraId="2D39EEF4" w14:textId="77777777" w:rsidR="0019138A" w:rsidRDefault="0019138A" w:rsidP="00AA0C89">
      <w:pPr>
        <w:pStyle w:val="BodyTextIndent3"/>
        <w:spacing w:line="240" w:lineRule="auto"/>
        <w:jc w:val="right"/>
        <w:rPr>
          <w:rFonts w:ascii="GHEA Grapalat" w:hAnsi="GHEA Grapalat" w:cs="Sylfaen"/>
          <w:b/>
          <w:lang w:val="hy-AM"/>
        </w:rPr>
      </w:pPr>
    </w:p>
    <w:p w14:paraId="27A52707" w14:textId="77777777" w:rsidR="0019138A" w:rsidRDefault="0019138A" w:rsidP="00AA0C89">
      <w:pPr>
        <w:pStyle w:val="BodyTextIndent3"/>
        <w:spacing w:line="240" w:lineRule="auto"/>
        <w:jc w:val="right"/>
        <w:rPr>
          <w:rFonts w:ascii="GHEA Grapalat" w:hAnsi="GHEA Grapalat" w:cs="Sylfaen"/>
          <w:b/>
          <w:lang w:val="hy-AM"/>
        </w:rPr>
      </w:pPr>
    </w:p>
    <w:p w14:paraId="21A10961" w14:textId="77777777" w:rsidR="0019138A" w:rsidRDefault="0019138A" w:rsidP="00AA0C89">
      <w:pPr>
        <w:pStyle w:val="BodyTextIndent3"/>
        <w:spacing w:line="240" w:lineRule="auto"/>
        <w:jc w:val="right"/>
        <w:rPr>
          <w:rFonts w:ascii="GHEA Grapalat" w:hAnsi="GHEA Grapalat" w:cs="Sylfaen"/>
          <w:b/>
          <w:lang w:val="hy-AM"/>
        </w:rPr>
      </w:pPr>
    </w:p>
    <w:p w14:paraId="017FF5DB" w14:textId="77777777" w:rsidR="0019138A" w:rsidRDefault="0019138A" w:rsidP="00AA0C89">
      <w:pPr>
        <w:pStyle w:val="BodyTextIndent3"/>
        <w:spacing w:line="240" w:lineRule="auto"/>
        <w:jc w:val="right"/>
        <w:rPr>
          <w:rFonts w:ascii="GHEA Grapalat" w:hAnsi="GHEA Grapalat" w:cs="Sylfaen"/>
          <w:b/>
          <w:lang w:val="hy-AM"/>
        </w:rPr>
      </w:pPr>
    </w:p>
    <w:p w14:paraId="2A49947E" w14:textId="77777777" w:rsidR="0019138A" w:rsidRDefault="0019138A" w:rsidP="00AA0C89">
      <w:pPr>
        <w:pStyle w:val="BodyTextIndent3"/>
        <w:spacing w:line="240" w:lineRule="auto"/>
        <w:jc w:val="right"/>
        <w:rPr>
          <w:rFonts w:ascii="GHEA Grapalat" w:hAnsi="GHEA Grapalat" w:cs="Sylfaen"/>
          <w:b/>
          <w:lang w:val="hy-AM"/>
        </w:rPr>
      </w:pPr>
    </w:p>
    <w:p w14:paraId="18AF62BD" w14:textId="77777777" w:rsidR="0019138A" w:rsidRDefault="0019138A" w:rsidP="00AA0C89">
      <w:pPr>
        <w:pStyle w:val="BodyTextIndent3"/>
        <w:spacing w:line="240" w:lineRule="auto"/>
        <w:jc w:val="right"/>
        <w:rPr>
          <w:rFonts w:ascii="GHEA Grapalat" w:hAnsi="GHEA Grapalat" w:cs="Sylfaen"/>
          <w:b/>
          <w:lang w:val="hy-AM"/>
        </w:rPr>
      </w:pPr>
    </w:p>
    <w:p w14:paraId="0C0D8354" w14:textId="77777777" w:rsidR="0019138A" w:rsidRDefault="0019138A" w:rsidP="00AA0C89">
      <w:pPr>
        <w:pStyle w:val="BodyTextIndent3"/>
        <w:spacing w:line="240" w:lineRule="auto"/>
        <w:jc w:val="right"/>
        <w:rPr>
          <w:rFonts w:ascii="GHEA Grapalat" w:hAnsi="GHEA Grapalat" w:cs="Sylfaen"/>
          <w:b/>
          <w:lang w:val="hy-AM"/>
        </w:rPr>
      </w:pPr>
    </w:p>
    <w:p w14:paraId="625758C3" w14:textId="77777777" w:rsidR="0019138A" w:rsidRDefault="0019138A" w:rsidP="00AA0C89">
      <w:pPr>
        <w:pStyle w:val="BodyTextIndent3"/>
        <w:spacing w:line="240" w:lineRule="auto"/>
        <w:jc w:val="right"/>
        <w:rPr>
          <w:rFonts w:ascii="GHEA Grapalat" w:hAnsi="GHEA Grapalat" w:cs="Sylfaen"/>
          <w:b/>
          <w:lang w:val="hy-AM"/>
        </w:rPr>
      </w:pPr>
    </w:p>
    <w:p w14:paraId="14BE2ED5" w14:textId="77777777" w:rsidR="0019138A" w:rsidRDefault="0019138A" w:rsidP="00AA0C89">
      <w:pPr>
        <w:pStyle w:val="BodyTextIndent3"/>
        <w:spacing w:line="240" w:lineRule="auto"/>
        <w:jc w:val="right"/>
        <w:rPr>
          <w:rFonts w:ascii="GHEA Grapalat" w:hAnsi="GHEA Grapalat" w:cs="Sylfaen"/>
          <w:b/>
          <w:lang w:val="hy-AM"/>
        </w:rPr>
      </w:pPr>
    </w:p>
    <w:p w14:paraId="1D2AA6B7" w14:textId="77777777" w:rsidR="0019138A" w:rsidRDefault="0019138A" w:rsidP="00AA0C89">
      <w:pPr>
        <w:pStyle w:val="BodyTextIndent3"/>
        <w:spacing w:line="240" w:lineRule="auto"/>
        <w:jc w:val="right"/>
        <w:rPr>
          <w:rFonts w:ascii="GHEA Grapalat" w:hAnsi="GHEA Grapalat" w:cs="Sylfaen"/>
          <w:b/>
          <w:lang w:val="hy-AM"/>
        </w:rPr>
      </w:pPr>
    </w:p>
    <w:p w14:paraId="2D9F3CB1" w14:textId="77777777" w:rsidR="0019138A" w:rsidRDefault="0019138A" w:rsidP="00AA0C89">
      <w:pPr>
        <w:pStyle w:val="BodyTextIndent3"/>
        <w:spacing w:line="240" w:lineRule="auto"/>
        <w:jc w:val="right"/>
        <w:rPr>
          <w:rFonts w:ascii="GHEA Grapalat" w:hAnsi="GHEA Grapalat" w:cs="Sylfaen"/>
          <w:b/>
          <w:lang w:val="hy-AM"/>
        </w:rPr>
      </w:pPr>
    </w:p>
    <w:p w14:paraId="71B96360" w14:textId="77777777" w:rsidR="0019138A" w:rsidRDefault="0019138A" w:rsidP="00AA0C89">
      <w:pPr>
        <w:pStyle w:val="BodyTextIndent3"/>
        <w:spacing w:line="240" w:lineRule="auto"/>
        <w:jc w:val="right"/>
        <w:rPr>
          <w:rFonts w:ascii="GHEA Grapalat" w:hAnsi="GHEA Grapalat" w:cs="Sylfaen"/>
          <w:b/>
          <w:lang w:val="hy-AM"/>
        </w:rPr>
      </w:pPr>
    </w:p>
    <w:p w14:paraId="06C86C24" w14:textId="77777777" w:rsidR="0019138A" w:rsidRDefault="0019138A" w:rsidP="00AA0C89">
      <w:pPr>
        <w:pStyle w:val="BodyTextIndent3"/>
        <w:spacing w:line="240" w:lineRule="auto"/>
        <w:jc w:val="right"/>
        <w:rPr>
          <w:rFonts w:ascii="GHEA Grapalat" w:hAnsi="GHEA Grapalat" w:cs="Sylfaen"/>
          <w:b/>
          <w:lang w:val="hy-AM"/>
        </w:rPr>
      </w:pPr>
    </w:p>
    <w:p w14:paraId="01464747" w14:textId="77777777" w:rsidR="0019138A" w:rsidRDefault="0019138A" w:rsidP="00AA0C89">
      <w:pPr>
        <w:pStyle w:val="BodyTextIndent3"/>
        <w:spacing w:line="240" w:lineRule="auto"/>
        <w:jc w:val="right"/>
        <w:rPr>
          <w:rFonts w:ascii="GHEA Grapalat" w:hAnsi="GHEA Grapalat" w:cs="Sylfaen"/>
          <w:b/>
          <w:lang w:val="hy-AM"/>
        </w:rPr>
      </w:pPr>
    </w:p>
    <w:p w14:paraId="438214D8" w14:textId="40F8D597" w:rsidR="0019138A" w:rsidRDefault="0019138A" w:rsidP="00AA0C89">
      <w:pPr>
        <w:pStyle w:val="BodyTextIndent3"/>
        <w:spacing w:line="240" w:lineRule="auto"/>
        <w:jc w:val="right"/>
        <w:rPr>
          <w:rFonts w:ascii="GHEA Grapalat" w:hAnsi="GHEA Grapalat" w:cs="Sylfaen"/>
          <w:b/>
          <w:lang w:val="hy-AM"/>
        </w:rPr>
      </w:pPr>
    </w:p>
    <w:p w14:paraId="2526C6CB" w14:textId="5BA5116B" w:rsidR="00973D3D" w:rsidRDefault="00973D3D" w:rsidP="00AA0C89">
      <w:pPr>
        <w:pStyle w:val="BodyTextIndent3"/>
        <w:spacing w:line="240" w:lineRule="auto"/>
        <w:jc w:val="right"/>
        <w:rPr>
          <w:rFonts w:ascii="GHEA Grapalat" w:hAnsi="GHEA Grapalat" w:cs="Sylfaen"/>
          <w:b/>
          <w:lang w:val="hy-AM"/>
        </w:rPr>
      </w:pPr>
    </w:p>
    <w:p w14:paraId="669A0E22" w14:textId="3F1D2D81" w:rsidR="00973D3D" w:rsidRDefault="00973D3D" w:rsidP="00AA0C89">
      <w:pPr>
        <w:pStyle w:val="BodyTextIndent3"/>
        <w:spacing w:line="240" w:lineRule="auto"/>
        <w:jc w:val="right"/>
        <w:rPr>
          <w:rFonts w:ascii="GHEA Grapalat" w:hAnsi="GHEA Grapalat" w:cs="Sylfaen"/>
          <w:b/>
          <w:lang w:val="hy-AM"/>
        </w:rPr>
      </w:pPr>
    </w:p>
    <w:p w14:paraId="5D679111" w14:textId="693525E5" w:rsidR="00973D3D" w:rsidRDefault="00973D3D" w:rsidP="00AA0C89">
      <w:pPr>
        <w:pStyle w:val="BodyTextIndent3"/>
        <w:spacing w:line="240" w:lineRule="auto"/>
        <w:jc w:val="right"/>
        <w:rPr>
          <w:rFonts w:ascii="GHEA Grapalat" w:hAnsi="GHEA Grapalat" w:cs="Sylfaen"/>
          <w:b/>
          <w:lang w:val="hy-AM"/>
        </w:rPr>
      </w:pPr>
    </w:p>
    <w:p w14:paraId="36FBB189" w14:textId="77777777" w:rsidR="00973D3D" w:rsidRDefault="00973D3D" w:rsidP="00AA0C89">
      <w:pPr>
        <w:pStyle w:val="BodyTextIndent3"/>
        <w:spacing w:line="240" w:lineRule="auto"/>
        <w:jc w:val="right"/>
        <w:rPr>
          <w:rFonts w:ascii="GHEA Grapalat" w:hAnsi="GHEA Grapalat" w:cs="Sylfaen"/>
          <w:b/>
          <w:lang w:val="hy-AM"/>
        </w:rPr>
      </w:pPr>
    </w:p>
    <w:p w14:paraId="289D1A98" w14:textId="77777777" w:rsidR="0019138A" w:rsidRDefault="0019138A" w:rsidP="00AA0C89">
      <w:pPr>
        <w:pStyle w:val="BodyTextIndent3"/>
        <w:spacing w:line="240" w:lineRule="auto"/>
        <w:jc w:val="right"/>
        <w:rPr>
          <w:rFonts w:ascii="GHEA Grapalat" w:hAnsi="GHEA Grapalat" w:cs="Sylfaen"/>
          <w:b/>
          <w:lang w:val="hy-AM"/>
        </w:rPr>
      </w:pPr>
    </w:p>
    <w:p w14:paraId="01FFAB57" w14:textId="77777777" w:rsidR="0019138A" w:rsidRDefault="0019138A" w:rsidP="00AA0C89">
      <w:pPr>
        <w:pStyle w:val="BodyTextIndent3"/>
        <w:spacing w:line="240" w:lineRule="auto"/>
        <w:jc w:val="right"/>
        <w:rPr>
          <w:rFonts w:ascii="GHEA Grapalat" w:hAnsi="GHEA Grapalat" w:cs="Sylfaen"/>
          <w:b/>
          <w:lang w:val="hy-AM"/>
        </w:rPr>
      </w:pPr>
    </w:p>
    <w:p w14:paraId="2ABC429A" w14:textId="77777777" w:rsidR="0019138A" w:rsidRDefault="0019138A" w:rsidP="00AA0C89">
      <w:pPr>
        <w:pStyle w:val="BodyTextIndent3"/>
        <w:spacing w:line="240" w:lineRule="auto"/>
        <w:jc w:val="right"/>
        <w:rPr>
          <w:rFonts w:ascii="GHEA Grapalat" w:hAnsi="GHEA Grapalat" w:cs="Sylfaen"/>
          <w:b/>
          <w:lang w:val="hy-AM"/>
        </w:rPr>
      </w:pPr>
    </w:p>
    <w:p w14:paraId="648EF8D9" w14:textId="77777777" w:rsidR="0019138A" w:rsidRDefault="0019138A" w:rsidP="0019138A">
      <w:pPr>
        <w:rPr>
          <w:lang w:val="hy-AM"/>
        </w:rPr>
      </w:pPr>
    </w:p>
    <w:p w14:paraId="5BED97B7" w14:textId="77777777" w:rsidR="0019138A" w:rsidRDefault="0019138A" w:rsidP="0019138A">
      <w:pPr>
        <w:rPr>
          <w:lang w:val="hy-AM"/>
        </w:rPr>
      </w:pPr>
    </w:p>
    <w:p w14:paraId="169DCD55" w14:textId="77777777" w:rsidR="0019138A"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3A175B" w:rsidRDefault="0019138A" w:rsidP="0019138A">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001211AD">
        <w:rPr>
          <w:rFonts w:ascii="GHEA Grapalat" w:hAnsi="GHEA Grapalat" w:cs="Arial"/>
          <w:b/>
          <w:i w:val="0"/>
          <w:lang w:val="hy-AM"/>
        </w:rPr>
        <w:t>1</w:t>
      </w:r>
    </w:p>
    <w:p w14:paraId="5EDE9608" w14:textId="11A80DCB" w:rsidR="0019138A" w:rsidRPr="009A5836" w:rsidRDefault="0019138A" w:rsidP="0019138A">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AE330B">
        <w:rPr>
          <w:rFonts w:ascii="GHEA Grapalat" w:hAnsi="GHEA Grapalat"/>
          <w:b/>
          <w:lang w:val="hy-AM"/>
        </w:rPr>
        <w:t>ԵՔ-ԲՄԽԾՁԲ-</w:t>
      </w:r>
      <w:r w:rsidR="00D12E88">
        <w:rPr>
          <w:rFonts w:ascii="GHEA Grapalat" w:hAnsi="GHEA Grapalat"/>
          <w:b/>
          <w:lang w:val="hy-AM"/>
        </w:rPr>
        <w:t>26/26</w:t>
      </w:r>
      <w:r w:rsidRPr="009A5836">
        <w:rPr>
          <w:rFonts w:ascii="GHEA Grapalat" w:hAnsi="GHEA Grapalat"/>
          <w:sz w:val="24"/>
          <w:szCs w:val="24"/>
          <w:lang w:val="hy-AM"/>
        </w:rPr>
        <w:t>»</w:t>
      </w:r>
      <w:r w:rsidRPr="009A5836">
        <w:rPr>
          <w:rFonts w:ascii="GHEA Grapalat" w:hAnsi="GHEA Grapalat" w:cs="Sylfaen"/>
          <w:b/>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1C2E90BE" w14:textId="474722C2" w:rsidR="0019138A" w:rsidRPr="009A5836" w:rsidRDefault="00AE330B" w:rsidP="0019138A">
      <w:pPr>
        <w:pStyle w:val="BodyTextIndent3"/>
        <w:spacing w:line="240" w:lineRule="auto"/>
        <w:jc w:val="right"/>
        <w:rPr>
          <w:rFonts w:ascii="GHEA Grapalat" w:hAnsi="GHEA Grapalat" w:cs="Arial"/>
          <w:b/>
          <w:lang w:val="hy-AM"/>
        </w:rPr>
      </w:pPr>
      <w:r>
        <w:rPr>
          <w:rFonts w:ascii="GHEA Grapalat" w:hAnsi="GHEA Grapalat" w:cs="Sylfaen"/>
          <w:b/>
          <w:lang w:val="hy-AM"/>
        </w:rPr>
        <w:t>Բաց</w:t>
      </w:r>
      <w:r w:rsidR="0019138A" w:rsidRPr="009A5836">
        <w:rPr>
          <w:rFonts w:ascii="GHEA Grapalat" w:hAnsi="GHEA Grapalat" w:cs="Arial"/>
          <w:b/>
          <w:lang w:val="hy-AM"/>
        </w:rPr>
        <w:t xml:space="preserve"> մրցույթի </w:t>
      </w:r>
      <w:r w:rsidR="0019138A" w:rsidRPr="009A5836">
        <w:rPr>
          <w:rFonts w:ascii="GHEA Grapalat" w:hAnsi="GHEA Grapalat" w:cs="Sylfaen"/>
          <w:b/>
          <w:lang w:val="hy-AM"/>
        </w:rPr>
        <w:t>հրավերի</w:t>
      </w:r>
    </w:p>
    <w:p w14:paraId="417388B6" w14:textId="77777777" w:rsidR="0019138A" w:rsidRDefault="0019138A" w:rsidP="0019138A">
      <w:pPr>
        <w:rPr>
          <w:lang w:val="hy-AM"/>
        </w:rPr>
      </w:pPr>
    </w:p>
    <w:p w14:paraId="08509718" w14:textId="77777777" w:rsidR="0019138A" w:rsidRDefault="0019138A" w:rsidP="0019138A">
      <w:pPr>
        <w:rPr>
          <w:lang w:val="hy-AM"/>
        </w:rPr>
      </w:pPr>
    </w:p>
    <w:p w14:paraId="16C1398E" w14:textId="77777777" w:rsidR="0019138A" w:rsidRDefault="0019138A" w:rsidP="0019138A">
      <w:pPr>
        <w:rPr>
          <w:lang w:val="hy-AM"/>
        </w:rPr>
      </w:pPr>
    </w:p>
    <w:p w14:paraId="43E4308A" w14:textId="77777777" w:rsidR="0019138A"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647288" w:rsidRDefault="0019138A" w:rsidP="0019138A">
      <w:pPr>
        <w:ind w:left="-66"/>
        <w:jc w:val="center"/>
        <w:rPr>
          <w:rFonts w:ascii="GHEA Grapalat" w:hAnsi="GHEA Grapalat"/>
          <w:b/>
          <w:sz w:val="20"/>
          <w:lang w:val="hy-AM"/>
        </w:rPr>
      </w:pPr>
      <w:r w:rsidRPr="005E1F72">
        <w:rPr>
          <w:rFonts w:ascii="GHEA Grapalat" w:hAnsi="GHEA Grapalat"/>
          <w:b/>
          <w:sz w:val="20"/>
          <w:lang w:val="hy-AM"/>
        </w:rPr>
        <w:t>Տ</w:t>
      </w:r>
      <w:r w:rsidRPr="00DC0D0F">
        <w:rPr>
          <w:rFonts w:ascii="GHEA Grapalat" w:hAnsi="GHEA Grapalat"/>
          <w:b/>
          <w:sz w:val="20"/>
          <w:lang w:val="hy-AM"/>
        </w:rPr>
        <w:t>ԵՂԵԿԱՏՎՈՒԹՅՈՒՆ</w:t>
      </w:r>
    </w:p>
    <w:p w14:paraId="050128C6" w14:textId="77777777" w:rsidR="0019138A" w:rsidRPr="005E1F72" w:rsidRDefault="0019138A" w:rsidP="0019138A">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5E1F72" w:rsidRDefault="0019138A" w:rsidP="0019138A">
      <w:pPr>
        <w:ind w:left="-66"/>
        <w:jc w:val="center"/>
        <w:rPr>
          <w:rFonts w:ascii="GHEA Grapalat" w:hAnsi="GHEA Grapalat"/>
          <w:b/>
          <w:sz w:val="20"/>
          <w:lang w:val="hy-AM"/>
        </w:rPr>
      </w:pPr>
    </w:p>
    <w:p w14:paraId="62116936" w14:textId="77777777" w:rsidR="0019138A" w:rsidRPr="005E1F72" w:rsidRDefault="0019138A" w:rsidP="0019138A">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5E1F72" w14:paraId="582D01A9" w14:textId="77777777" w:rsidTr="008A4BAB">
        <w:trPr>
          <w:cantSplit/>
          <w:trHeight w:val="222"/>
        </w:trPr>
        <w:tc>
          <w:tcPr>
            <w:tcW w:w="727" w:type="dxa"/>
            <w:vMerge w:val="restart"/>
            <w:vAlign w:val="center"/>
          </w:tcPr>
          <w:p w14:paraId="50FE38C6" w14:textId="77777777" w:rsidR="0019138A" w:rsidRPr="005E1F72" w:rsidRDefault="0019138A" w:rsidP="00DC0D0F">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838" w:type="dxa"/>
            <w:gridSpan w:val="4"/>
            <w:vAlign w:val="center"/>
          </w:tcPr>
          <w:p w14:paraId="43D4DCF2" w14:textId="77777777" w:rsidR="0019138A" w:rsidRPr="005E1F72" w:rsidRDefault="0019138A"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Հիմնական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աշխատակազմում</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ներառված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մասնագետների</w:t>
            </w:r>
            <w:proofErr w:type="spellEnd"/>
          </w:p>
        </w:tc>
      </w:tr>
      <w:tr w:rsidR="00CA14D6" w:rsidRPr="005E1F72" w14:paraId="50AC9B48" w14:textId="77777777" w:rsidTr="008A4BAB">
        <w:trPr>
          <w:cantSplit/>
          <w:trHeight w:val="315"/>
        </w:trPr>
        <w:tc>
          <w:tcPr>
            <w:tcW w:w="727" w:type="dxa"/>
            <w:vMerge/>
            <w:vAlign w:val="center"/>
          </w:tcPr>
          <w:p w14:paraId="51A590C0" w14:textId="77777777" w:rsidR="00CA14D6" w:rsidRPr="005E1F72"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5E1F72"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անունը</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Որակավորումը</w:t>
            </w:r>
            <w:proofErr w:type="spellEnd"/>
          </w:p>
          <w:p w14:paraId="708E5E78" w14:textId="2A4A997E" w:rsidR="00CA14D6" w:rsidRPr="00CA14D6" w:rsidRDefault="00CA14D6" w:rsidP="00DC0D0F">
            <w:pPr>
              <w:jc w:val="center"/>
              <w:rPr>
                <w:rFonts w:ascii="GHEA Grapalat" w:hAnsi="GHEA Grapalat"/>
                <w:b/>
                <w:bCs/>
                <w:i/>
                <w:iCs/>
                <w:sz w:val="16"/>
                <w:szCs w:val="18"/>
                <w:lang w:val="es-ES"/>
              </w:rPr>
            </w:pPr>
            <w:r w:rsidRPr="00CA14D6">
              <w:rPr>
                <w:rFonts w:ascii="GHEA Grapalat" w:hAnsi="GHEA Grapalat"/>
                <w:b/>
                <w:bCs/>
                <w:i/>
                <w:iCs/>
                <w:color w:val="FF0000"/>
                <w:sz w:val="18"/>
                <w:szCs w:val="20"/>
                <w:lang w:val="es-ES"/>
              </w:rPr>
              <w:t>/</w:t>
            </w:r>
            <w:proofErr w:type="spellStart"/>
            <w:r w:rsidRPr="00CA14D6">
              <w:rPr>
                <w:rFonts w:ascii="GHEA Grapalat" w:hAnsi="GHEA Grapalat"/>
                <w:b/>
                <w:bCs/>
                <w:i/>
                <w:iCs/>
                <w:color w:val="FF0000"/>
                <w:sz w:val="18"/>
                <w:szCs w:val="20"/>
                <w:lang w:val="es-ES"/>
              </w:rPr>
              <w:t>համաձայն</w:t>
            </w:r>
            <w:proofErr w:type="spellEnd"/>
            <w:r w:rsidRPr="00CA14D6">
              <w:rPr>
                <w:rFonts w:ascii="GHEA Grapalat" w:hAnsi="GHEA Grapalat"/>
                <w:b/>
                <w:bCs/>
                <w:i/>
                <w:iCs/>
                <w:color w:val="FF0000"/>
                <w:sz w:val="18"/>
                <w:szCs w:val="20"/>
                <w:lang w:val="es-ES"/>
              </w:rPr>
              <w:t xml:space="preserve"> ՀՀ </w:t>
            </w:r>
            <w:proofErr w:type="spellStart"/>
            <w:r w:rsidRPr="00CA14D6">
              <w:rPr>
                <w:rFonts w:ascii="GHEA Grapalat" w:hAnsi="GHEA Grapalat"/>
                <w:b/>
                <w:bCs/>
                <w:i/>
                <w:iCs/>
                <w:color w:val="FF0000"/>
                <w:sz w:val="18"/>
                <w:szCs w:val="20"/>
                <w:lang w:val="es-ES"/>
              </w:rPr>
              <w:t>քաղաքաշինության</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կոմիտեի</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կողմից</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տրամադրվող</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հավաստագրի</w:t>
            </w:r>
            <w:proofErr w:type="spellEnd"/>
            <w:r w:rsidRPr="00CA14D6">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5E1F72"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աշխատանքային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փորձը</w:t>
            </w:r>
            <w:proofErr w:type="spellEnd"/>
          </w:p>
        </w:tc>
      </w:tr>
      <w:tr w:rsidR="00CA14D6" w:rsidRPr="00F8501A" w14:paraId="1F4E8CCA" w14:textId="77777777" w:rsidTr="008A4BAB">
        <w:trPr>
          <w:cantSplit/>
          <w:trHeight w:val="313"/>
        </w:trPr>
        <w:tc>
          <w:tcPr>
            <w:tcW w:w="727" w:type="dxa"/>
            <w:vMerge/>
            <w:vAlign w:val="center"/>
          </w:tcPr>
          <w:p w14:paraId="08CDFF70" w14:textId="77777777" w:rsidR="00CA14D6" w:rsidRPr="005E1F72"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5E1F72"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5E1F72"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5E1F72" w:rsidDel="00B5752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5E1F72" w:rsidDel="00B5752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գործունեության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ոլորտը</w:t>
            </w:r>
            <w:proofErr w:type="spellEnd"/>
            <w:r w:rsidRPr="005E1F72">
              <w:rPr>
                <w:rFonts w:ascii="GHEA Grapalat" w:hAnsi="GHEA Grapalat"/>
                <w:b/>
                <w:bCs/>
                <w:sz w:val="16"/>
                <w:szCs w:val="18"/>
                <w:lang w:val="es-ES"/>
              </w:rPr>
              <w:t xml:space="preserve"> և </w:t>
            </w:r>
            <w:proofErr w:type="spellStart"/>
            <w:r w:rsidRPr="005E1F72">
              <w:rPr>
                <w:rFonts w:ascii="GHEA Grapalat" w:hAnsi="GHEA Grapalat"/>
                <w:b/>
                <w:bCs/>
                <w:sz w:val="16"/>
                <w:szCs w:val="18"/>
                <w:lang w:val="es-ES"/>
              </w:rPr>
              <w:t>կատարած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աշխատանքը</w:t>
            </w:r>
            <w:proofErr w:type="spellEnd"/>
          </w:p>
        </w:tc>
      </w:tr>
      <w:tr w:rsidR="00CA14D6" w:rsidRPr="00F8501A" w14:paraId="7D40508B" w14:textId="77777777" w:rsidTr="008A4BAB">
        <w:trPr>
          <w:cantSplit/>
          <w:trHeight w:val="287"/>
        </w:trPr>
        <w:tc>
          <w:tcPr>
            <w:tcW w:w="727" w:type="dxa"/>
          </w:tcPr>
          <w:p w14:paraId="237BEE90" w14:textId="77777777" w:rsidR="00CA14D6" w:rsidRPr="005E1F72" w:rsidRDefault="00CA14D6" w:rsidP="00DC0D0F">
            <w:pPr>
              <w:jc w:val="center"/>
              <w:rPr>
                <w:rFonts w:ascii="GHEA Grapalat" w:hAnsi="GHEA Grapalat"/>
                <w:sz w:val="20"/>
                <w:lang w:val="es-ES"/>
              </w:rPr>
            </w:pPr>
          </w:p>
        </w:tc>
        <w:tc>
          <w:tcPr>
            <w:tcW w:w="2348" w:type="dxa"/>
          </w:tcPr>
          <w:p w14:paraId="647BC13C" w14:textId="77777777" w:rsidR="00CA14D6" w:rsidRPr="005E1F72" w:rsidRDefault="00CA14D6" w:rsidP="00DC0D0F">
            <w:pPr>
              <w:jc w:val="center"/>
              <w:rPr>
                <w:rFonts w:ascii="GHEA Grapalat" w:hAnsi="GHEA Grapalat"/>
                <w:sz w:val="20"/>
                <w:lang w:val="hy-AM"/>
              </w:rPr>
            </w:pPr>
          </w:p>
        </w:tc>
        <w:tc>
          <w:tcPr>
            <w:tcW w:w="1878" w:type="dxa"/>
          </w:tcPr>
          <w:p w14:paraId="7AB0FA1A" w14:textId="77777777" w:rsidR="00CA14D6" w:rsidRPr="005E1F72" w:rsidRDefault="00CA14D6" w:rsidP="00DC0D0F">
            <w:pPr>
              <w:jc w:val="center"/>
              <w:rPr>
                <w:rFonts w:ascii="GHEA Grapalat" w:hAnsi="GHEA Grapalat"/>
                <w:sz w:val="20"/>
                <w:lang w:val="hy-AM"/>
              </w:rPr>
            </w:pPr>
          </w:p>
        </w:tc>
        <w:tc>
          <w:tcPr>
            <w:tcW w:w="2582" w:type="dxa"/>
          </w:tcPr>
          <w:p w14:paraId="7277B971" w14:textId="77777777" w:rsidR="00CA14D6" w:rsidRPr="005E1F72" w:rsidRDefault="00CA14D6" w:rsidP="00DC0D0F">
            <w:pPr>
              <w:jc w:val="center"/>
              <w:rPr>
                <w:rFonts w:ascii="GHEA Grapalat" w:hAnsi="GHEA Grapalat"/>
                <w:sz w:val="20"/>
                <w:lang w:val="hy-AM"/>
              </w:rPr>
            </w:pPr>
          </w:p>
        </w:tc>
        <w:tc>
          <w:tcPr>
            <w:tcW w:w="3028" w:type="dxa"/>
          </w:tcPr>
          <w:p w14:paraId="761229F2" w14:textId="77777777" w:rsidR="00CA14D6" w:rsidRPr="005E1F72" w:rsidRDefault="00CA14D6" w:rsidP="00DC0D0F">
            <w:pPr>
              <w:jc w:val="center"/>
              <w:rPr>
                <w:rFonts w:ascii="GHEA Grapalat" w:hAnsi="GHEA Grapalat"/>
                <w:sz w:val="20"/>
                <w:lang w:val="hy-AM"/>
              </w:rPr>
            </w:pPr>
          </w:p>
        </w:tc>
      </w:tr>
      <w:tr w:rsidR="00CA14D6" w:rsidRPr="00F8501A" w14:paraId="731E0D7B" w14:textId="77777777" w:rsidTr="008A4BAB">
        <w:trPr>
          <w:cantSplit/>
          <w:trHeight w:val="274"/>
        </w:trPr>
        <w:tc>
          <w:tcPr>
            <w:tcW w:w="727" w:type="dxa"/>
          </w:tcPr>
          <w:p w14:paraId="275ED20B" w14:textId="77777777" w:rsidR="00CA14D6" w:rsidRPr="005E1F72" w:rsidRDefault="00CA14D6" w:rsidP="00DC0D0F">
            <w:pPr>
              <w:jc w:val="center"/>
              <w:rPr>
                <w:rFonts w:ascii="GHEA Grapalat" w:hAnsi="GHEA Grapalat"/>
                <w:sz w:val="20"/>
                <w:lang w:val="es-ES"/>
              </w:rPr>
            </w:pPr>
          </w:p>
        </w:tc>
        <w:tc>
          <w:tcPr>
            <w:tcW w:w="2348" w:type="dxa"/>
          </w:tcPr>
          <w:p w14:paraId="7BACB90C" w14:textId="77777777" w:rsidR="00CA14D6" w:rsidRPr="005E1F72" w:rsidRDefault="00CA14D6" w:rsidP="00DC0D0F">
            <w:pPr>
              <w:jc w:val="center"/>
              <w:rPr>
                <w:rFonts w:ascii="GHEA Grapalat" w:hAnsi="GHEA Grapalat"/>
                <w:sz w:val="20"/>
                <w:lang w:val="hy-AM"/>
              </w:rPr>
            </w:pPr>
          </w:p>
        </w:tc>
        <w:tc>
          <w:tcPr>
            <w:tcW w:w="1878" w:type="dxa"/>
          </w:tcPr>
          <w:p w14:paraId="2C440562" w14:textId="77777777" w:rsidR="00CA14D6" w:rsidRPr="005E1F72" w:rsidRDefault="00CA14D6" w:rsidP="00DC0D0F">
            <w:pPr>
              <w:jc w:val="center"/>
              <w:rPr>
                <w:rFonts w:ascii="GHEA Grapalat" w:hAnsi="GHEA Grapalat"/>
                <w:sz w:val="20"/>
                <w:lang w:val="hy-AM"/>
              </w:rPr>
            </w:pPr>
          </w:p>
        </w:tc>
        <w:tc>
          <w:tcPr>
            <w:tcW w:w="2582" w:type="dxa"/>
          </w:tcPr>
          <w:p w14:paraId="488F5C8A" w14:textId="77777777" w:rsidR="00CA14D6" w:rsidRPr="005E1F72" w:rsidRDefault="00CA14D6" w:rsidP="00DC0D0F">
            <w:pPr>
              <w:jc w:val="center"/>
              <w:rPr>
                <w:rFonts w:ascii="GHEA Grapalat" w:hAnsi="GHEA Grapalat"/>
                <w:sz w:val="20"/>
                <w:lang w:val="hy-AM"/>
              </w:rPr>
            </w:pPr>
          </w:p>
        </w:tc>
        <w:tc>
          <w:tcPr>
            <w:tcW w:w="3028" w:type="dxa"/>
          </w:tcPr>
          <w:p w14:paraId="3EDDEF1A" w14:textId="77777777" w:rsidR="00CA14D6" w:rsidRPr="005E1F72" w:rsidRDefault="00CA14D6" w:rsidP="00DC0D0F">
            <w:pPr>
              <w:jc w:val="center"/>
              <w:rPr>
                <w:rFonts w:ascii="GHEA Grapalat" w:hAnsi="GHEA Grapalat"/>
                <w:sz w:val="20"/>
                <w:lang w:val="hy-AM"/>
              </w:rPr>
            </w:pPr>
          </w:p>
        </w:tc>
      </w:tr>
      <w:tr w:rsidR="00CA14D6" w:rsidRPr="00F8501A" w14:paraId="3E64B2E6" w14:textId="77777777" w:rsidTr="008A4BAB">
        <w:trPr>
          <w:cantSplit/>
          <w:trHeight w:val="274"/>
        </w:trPr>
        <w:tc>
          <w:tcPr>
            <w:tcW w:w="727" w:type="dxa"/>
          </w:tcPr>
          <w:p w14:paraId="62F82A48" w14:textId="77777777" w:rsidR="00CA14D6" w:rsidRPr="005E1F72" w:rsidRDefault="00CA14D6" w:rsidP="00DC0D0F">
            <w:pPr>
              <w:jc w:val="center"/>
              <w:rPr>
                <w:rFonts w:ascii="GHEA Grapalat" w:hAnsi="GHEA Grapalat"/>
                <w:sz w:val="20"/>
                <w:lang w:val="es-ES"/>
              </w:rPr>
            </w:pPr>
          </w:p>
        </w:tc>
        <w:tc>
          <w:tcPr>
            <w:tcW w:w="2348" w:type="dxa"/>
          </w:tcPr>
          <w:p w14:paraId="657AFD12" w14:textId="77777777" w:rsidR="00CA14D6" w:rsidRPr="005E1F72" w:rsidRDefault="00CA14D6" w:rsidP="00DC0D0F">
            <w:pPr>
              <w:jc w:val="center"/>
              <w:rPr>
                <w:rFonts w:ascii="GHEA Grapalat" w:hAnsi="GHEA Grapalat"/>
                <w:sz w:val="20"/>
                <w:lang w:val="hy-AM"/>
              </w:rPr>
            </w:pPr>
          </w:p>
        </w:tc>
        <w:tc>
          <w:tcPr>
            <w:tcW w:w="1878" w:type="dxa"/>
          </w:tcPr>
          <w:p w14:paraId="3A4B917A" w14:textId="77777777" w:rsidR="00CA14D6" w:rsidRPr="005E1F72" w:rsidRDefault="00CA14D6" w:rsidP="00DC0D0F">
            <w:pPr>
              <w:jc w:val="center"/>
              <w:rPr>
                <w:rFonts w:ascii="GHEA Grapalat" w:hAnsi="GHEA Grapalat"/>
                <w:sz w:val="20"/>
                <w:lang w:val="hy-AM"/>
              </w:rPr>
            </w:pPr>
          </w:p>
        </w:tc>
        <w:tc>
          <w:tcPr>
            <w:tcW w:w="2582" w:type="dxa"/>
          </w:tcPr>
          <w:p w14:paraId="0018CB6B" w14:textId="77777777" w:rsidR="00CA14D6" w:rsidRPr="005E1F72" w:rsidRDefault="00CA14D6" w:rsidP="00DC0D0F">
            <w:pPr>
              <w:jc w:val="center"/>
              <w:rPr>
                <w:rFonts w:ascii="GHEA Grapalat" w:hAnsi="GHEA Grapalat"/>
                <w:sz w:val="20"/>
                <w:lang w:val="hy-AM"/>
              </w:rPr>
            </w:pPr>
          </w:p>
        </w:tc>
        <w:tc>
          <w:tcPr>
            <w:tcW w:w="3028" w:type="dxa"/>
          </w:tcPr>
          <w:p w14:paraId="52407008" w14:textId="77777777" w:rsidR="00CA14D6" w:rsidRPr="005E1F72" w:rsidRDefault="00CA14D6" w:rsidP="00DC0D0F">
            <w:pPr>
              <w:jc w:val="center"/>
              <w:rPr>
                <w:rFonts w:ascii="GHEA Grapalat" w:hAnsi="GHEA Grapalat"/>
                <w:sz w:val="20"/>
                <w:lang w:val="hy-AM"/>
              </w:rPr>
            </w:pPr>
          </w:p>
        </w:tc>
      </w:tr>
    </w:tbl>
    <w:p w14:paraId="3830062F" w14:textId="77777777" w:rsidR="0019138A" w:rsidRPr="002B5565" w:rsidRDefault="0019138A" w:rsidP="0019138A">
      <w:pPr>
        <w:tabs>
          <w:tab w:val="left" w:pos="1134"/>
        </w:tabs>
        <w:ind w:firstLine="720"/>
        <w:jc w:val="both"/>
        <w:rPr>
          <w:rFonts w:ascii="GHEA Grapalat" w:hAnsi="GHEA Grapalat"/>
          <w:sz w:val="20"/>
          <w:lang w:val="es-ES"/>
        </w:rPr>
      </w:pPr>
    </w:p>
    <w:p w14:paraId="3C9E1A64" w14:textId="77777777" w:rsidR="00CA14D6" w:rsidRDefault="00CA14D6" w:rsidP="0019138A">
      <w:pPr>
        <w:jc w:val="both"/>
        <w:rPr>
          <w:rFonts w:ascii="GHEA Grapalat" w:hAnsi="GHEA Grapalat" w:cs="Arial"/>
          <w:sz w:val="20"/>
          <w:szCs w:val="20"/>
          <w:lang w:val="es-ES"/>
        </w:rPr>
      </w:pPr>
    </w:p>
    <w:p w14:paraId="4A9A8C93" w14:textId="77777777" w:rsidR="00CA14D6" w:rsidRDefault="00CA14D6" w:rsidP="0019138A">
      <w:pPr>
        <w:jc w:val="both"/>
        <w:rPr>
          <w:rFonts w:ascii="GHEA Grapalat" w:hAnsi="GHEA Grapalat" w:cs="Arial"/>
          <w:sz w:val="20"/>
          <w:szCs w:val="20"/>
          <w:lang w:val="es-ES"/>
        </w:rPr>
      </w:pPr>
    </w:p>
    <w:p w14:paraId="7831C064" w14:textId="77777777" w:rsidR="00CA14D6" w:rsidRDefault="00CA14D6" w:rsidP="0019138A">
      <w:pPr>
        <w:jc w:val="both"/>
        <w:rPr>
          <w:rFonts w:ascii="GHEA Grapalat" w:hAnsi="GHEA Grapalat" w:cs="Arial"/>
          <w:sz w:val="20"/>
          <w:szCs w:val="20"/>
          <w:lang w:val="es-ES"/>
        </w:rPr>
      </w:pPr>
    </w:p>
    <w:p w14:paraId="758EFEA2" w14:textId="77777777" w:rsidR="00CA14D6" w:rsidRDefault="00CA14D6" w:rsidP="0019138A">
      <w:pPr>
        <w:jc w:val="both"/>
        <w:rPr>
          <w:rFonts w:ascii="GHEA Grapalat" w:hAnsi="GHEA Grapalat" w:cs="Arial"/>
          <w:sz w:val="20"/>
          <w:szCs w:val="20"/>
          <w:lang w:val="es-ES"/>
        </w:rPr>
      </w:pPr>
    </w:p>
    <w:p w14:paraId="5B918009" w14:textId="03496912" w:rsidR="0019138A" w:rsidRPr="005E1F72" w:rsidRDefault="0019138A" w:rsidP="0019138A">
      <w:pPr>
        <w:jc w:val="both"/>
        <w:rPr>
          <w:rFonts w:ascii="GHEA Grapalat" w:hAnsi="GHEA Grapalat" w:cs="Arial"/>
          <w:sz w:val="20"/>
          <w:szCs w:val="20"/>
          <w:lang w:val="es-ES"/>
        </w:rPr>
      </w:pPr>
      <w:proofErr w:type="spellStart"/>
      <w:r w:rsidRPr="005E1F72">
        <w:rPr>
          <w:rFonts w:ascii="GHEA Grapalat" w:hAnsi="GHEA Grapalat" w:cs="Arial"/>
          <w:sz w:val="20"/>
          <w:szCs w:val="20"/>
          <w:lang w:val="es-ES"/>
        </w:rPr>
        <w:t>Կից</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ներկայացվում</w:t>
      </w:r>
      <w:proofErr w:type="spellEnd"/>
      <w:r w:rsidRPr="005E1F72">
        <w:rPr>
          <w:rFonts w:ascii="GHEA Grapalat" w:hAnsi="GHEA Grapalat" w:cs="Arial"/>
          <w:sz w:val="20"/>
          <w:szCs w:val="20"/>
          <w:lang w:val="es-ES"/>
        </w:rPr>
        <w:t xml:space="preserve"> է </w:t>
      </w:r>
      <w:proofErr w:type="spellStart"/>
      <w:r w:rsidRPr="005E1F72">
        <w:rPr>
          <w:rFonts w:ascii="GHEA Grapalat" w:hAnsi="GHEA Grapalat" w:cs="Arial"/>
          <w:sz w:val="20"/>
          <w:szCs w:val="20"/>
          <w:lang w:val="es-ES"/>
        </w:rPr>
        <w:t>սույն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տեղ</w:t>
      </w:r>
      <w:r>
        <w:rPr>
          <w:rFonts w:ascii="GHEA Grapalat" w:hAnsi="GHEA Grapalat" w:cs="Arial"/>
          <w:sz w:val="20"/>
          <w:szCs w:val="20"/>
          <w:lang w:val="es-ES"/>
        </w:rPr>
        <w:t>եկատվության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մեջ</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նշված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մասնագետների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հաստատած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գրավոր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համաձայնությունները</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իրականացվելիք</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աշխատանքներում</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վերջիններիս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ներգրավվելու</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մասին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ինչպես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նաև</w:t>
      </w:r>
      <w:proofErr w:type="spellEnd"/>
      <w:r w:rsidRPr="005E1F72">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պահանջվող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փաստաթղթերը</w:t>
      </w:r>
      <w:proofErr w:type="spellEnd"/>
      <w:r w:rsid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մասնագետների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անձնագրերի</w:t>
      </w:r>
      <w:proofErr w:type="spellEnd"/>
      <w:r w:rsidR="00CA14D6" w:rsidRPr="00CA14D6">
        <w:rPr>
          <w:rFonts w:ascii="GHEA Grapalat" w:hAnsi="GHEA Grapalat" w:cs="Arial"/>
          <w:sz w:val="20"/>
          <w:szCs w:val="20"/>
          <w:lang w:val="es-ES"/>
        </w:rPr>
        <w:t xml:space="preserve"> և </w:t>
      </w:r>
      <w:proofErr w:type="spellStart"/>
      <w:r w:rsidR="00CA14D6" w:rsidRPr="00CA14D6">
        <w:rPr>
          <w:rFonts w:ascii="GHEA Grapalat" w:hAnsi="GHEA Grapalat" w:cs="Arial"/>
          <w:sz w:val="20"/>
          <w:szCs w:val="20"/>
          <w:lang w:val="es-ES"/>
        </w:rPr>
        <w:t>որակավորումը</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փաստաթղթի</w:t>
      </w:r>
      <w:proofErr w:type="spellEnd"/>
      <w:r w:rsidR="00CA14D6" w:rsidRPr="00CA14D6">
        <w:rPr>
          <w:rFonts w:ascii="GHEA Grapalat" w:hAnsi="GHEA Grapalat" w:cs="Arial"/>
          <w:sz w:val="20"/>
          <w:szCs w:val="20"/>
          <w:lang w:val="es-ES"/>
        </w:rPr>
        <w:t xml:space="preserve">՝ ՀՀ </w:t>
      </w:r>
      <w:proofErr w:type="spellStart"/>
      <w:r w:rsidR="00CA14D6" w:rsidRPr="00CA14D6">
        <w:rPr>
          <w:rFonts w:ascii="GHEA Grapalat" w:hAnsi="GHEA Grapalat" w:cs="Arial"/>
          <w:sz w:val="20"/>
          <w:szCs w:val="20"/>
          <w:lang w:val="es-ES"/>
        </w:rPr>
        <w:t>քաղաքաշինության</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կոմիտեի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կողմից</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տրամադրվող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հավաստագրի</w:t>
      </w:r>
      <w:proofErr w:type="spellEnd"/>
      <w:r w:rsidR="00CA14D6" w:rsidRPr="00CA14D6">
        <w:rPr>
          <w:rFonts w:ascii="GHEA Grapalat" w:hAnsi="GHEA Grapalat" w:cs="Arial"/>
          <w:sz w:val="20"/>
          <w:szCs w:val="20"/>
          <w:lang w:val="es-ES"/>
        </w:rPr>
        <w:t xml:space="preserve"> պատճենները/</w:t>
      </w:r>
      <w:r>
        <w:rPr>
          <w:rFonts w:ascii="GHEA Grapalat" w:hAnsi="GHEA Grapalat" w:cs="Arial"/>
          <w:sz w:val="20"/>
          <w:szCs w:val="20"/>
          <w:lang w:val="es-ES"/>
        </w:rPr>
        <w:t>:</w:t>
      </w:r>
    </w:p>
    <w:p w14:paraId="77E9BB59" w14:textId="77777777" w:rsidR="0019138A" w:rsidRPr="005E1F72" w:rsidRDefault="0019138A" w:rsidP="0019138A">
      <w:pPr>
        <w:ind w:left="-66"/>
        <w:jc w:val="right"/>
        <w:rPr>
          <w:rFonts w:ascii="GHEA Grapalat" w:hAnsi="GHEA Grapalat"/>
          <w:sz w:val="20"/>
          <w:lang w:val="es-ES"/>
        </w:rPr>
      </w:pPr>
    </w:p>
    <w:p w14:paraId="15B359D6" w14:textId="77777777" w:rsidR="0019138A" w:rsidRDefault="0019138A" w:rsidP="0019138A">
      <w:pPr>
        <w:rPr>
          <w:rFonts w:ascii="GHEA Grapalat" w:hAnsi="GHEA Grapalat"/>
          <w:sz w:val="20"/>
          <w:lang w:val="es-ES"/>
        </w:rPr>
      </w:pPr>
    </w:p>
    <w:p w14:paraId="32F86FFE" w14:textId="77777777" w:rsidR="008A4BAB" w:rsidRDefault="008A4BAB" w:rsidP="0019138A">
      <w:pPr>
        <w:rPr>
          <w:rFonts w:ascii="GHEA Grapalat" w:hAnsi="GHEA Grapalat"/>
          <w:sz w:val="20"/>
          <w:lang w:val="es-ES"/>
        </w:rPr>
      </w:pPr>
    </w:p>
    <w:p w14:paraId="4A515E96" w14:textId="77777777" w:rsidR="008A4BAB" w:rsidRDefault="008A4BAB" w:rsidP="0019138A">
      <w:pPr>
        <w:rPr>
          <w:rFonts w:ascii="GHEA Grapalat" w:hAnsi="GHEA Grapalat"/>
          <w:sz w:val="20"/>
          <w:lang w:val="es-ES"/>
        </w:rPr>
      </w:pPr>
    </w:p>
    <w:p w14:paraId="463F4310" w14:textId="77777777" w:rsidR="008A4BAB" w:rsidRDefault="008A4BAB" w:rsidP="0019138A">
      <w:pPr>
        <w:rPr>
          <w:rFonts w:ascii="GHEA Grapalat" w:hAnsi="GHEA Grapalat"/>
          <w:sz w:val="20"/>
          <w:lang w:val="es-ES"/>
        </w:rPr>
      </w:pPr>
    </w:p>
    <w:p w14:paraId="0F06757F" w14:textId="77777777" w:rsidR="008A4BAB" w:rsidRPr="005E1F72" w:rsidRDefault="008A4BAB" w:rsidP="0019138A">
      <w:pPr>
        <w:rPr>
          <w:rFonts w:ascii="GHEA Grapalat" w:hAnsi="GHEA Grapalat"/>
          <w:sz w:val="20"/>
          <w:lang w:val="es-ES"/>
        </w:rPr>
      </w:pPr>
    </w:p>
    <w:p w14:paraId="1C8A1174" w14:textId="77777777" w:rsidR="0019138A" w:rsidRPr="005E1F72" w:rsidRDefault="0019138A" w:rsidP="0019138A">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5368ECF9" w14:textId="77777777" w:rsid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p>
    <w:p w14:paraId="7B57E9E4" w14:textId="77777777" w:rsidR="008A4BAB" w:rsidRDefault="008A4BAB" w:rsidP="008A4BAB">
      <w:pPr>
        <w:pStyle w:val="Heading3"/>
        <w:spacing w:line="240" w:lineRule="auto"/>
        <w:ind w:right="1664"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753815A2" w14:textId="543D6C19" w:rsidR="0019138A" w:rsidRP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hy-AM"/>
        </w:rPr>
        <w:tab/>
      </w:r>
      <w:r w:rsidRPr="005E1F72">
        <w:rPr>
          <w:rFonts w:ascii="GHEA Grapalat" w:hAnsi="GHEA Grapalat"/>
          <w:sz w:val="20"/>
          <w:lang w:val="hy-AM"/>
        </w:rPr>
        <w:t xml:space="preserve"> </w:t>
      </w:r>
    </w:p>
    <w:p w14:paraId="7EDE18C7" w14:textId="50A4A420" w:rsidR="00134E80" w:rsidRDefault="00134E80" w:rsidP="00973D3D">
      <w:pPr>
        <w:pStyle w:val="BodyTextIndent3"/>
        <w:spacing w:line="240" w:lineRule="auto"/>
        <w:ind w:firstLine="0"/>
        <w:rPr>
          <w:rFonts w:ascii="GHEA Grapalat" w:hAnsi="GHEA Grapalat" w:cs="Sylfaen"/>
          <w:b/>
          <w:lang w:val="hy-AM"/>
        </w:rPr>
      </w:pPr>
    </w:p>
    <w:p w14:paraId="794458C9" w14:textId="77777777" w:rsidR="008A4BAB"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Default="008A4BAB" w:rsidP="00161442">
      <w:pPr>
        <w:pStyle w:val="BodyTextIndent3"/>
        <w:spacing w:line="240" w:lineRule="auto"/>
        <w:ind w:firstLine="0"/>
        <w:jc w:val="right"/>
        <w:rPr>
          <w:rFonts w:ascii="GHEA Grapalat" w:hAnsi="GHEA Grapalat" w:cs="Sylfaen"/>
          <w:b/>
          <w:lang w:val="hy-AM"/>
        </w:rPr>
      </w:pPr>
    </w:p>
    <w:p w14:paraId="3E64E24C" w14:textId="77777777" w:rsidR="00AB4AE7" w:rsidRDefault="00AB4AE7" w:rsidP="00161442">
      <w:pPr>
        <w:pStyle w:val="BodyTextIndent3"/>
        <w:spacing w:line="240" w:lineRule="auto"/>
        <w:ind w:firstLine="0"/>
        <w:jc w:val="right"/>
        <w:rPr>
          <w:rFonts w:ascii="GHEA Grapalat" w:hAnsi="GHEA Grapalat" w:cs="Sylfaen"/>
          <w:b/>
          <w:lang w:val="hy-AM"/>
        </w:rPr>
      </w:pPr>
    </w:p>
    <w:p w14:paraId="217FAEA9" w14:textId="77777777" w:rsidR="00AB4AE7" w:rsidRDefault="00AB4AE7" w:rsidP="00161442">
      <w:pPr>
        <w:pStyle w:val="BodyTextIndent3"/>
        <w:spacing w:line="240" w:lineRule="auto"/>
        <w:ind w:firstLine="0"/>
        <w:jc w:val="right"/>
        <w:rPr>
          <w:rFonts w:ascii="GHEA Grapalat" w:hAnsi="GHEA Grapalat" w:cs="Sylfaen"/>
          <w:b/>
          <w:lang w:val="hy-AM"/>
        </w:rPr>
      </w:pPr>
    </w:p>
    <w:p w14:paraId="296986C0" w14:textId="3F4A53DA" w:rsidR="00161442" w:rsidRPr="00F566BF" w:rsidRDefault="00161442" w:rsidP="00161442">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w:t>
      </w:r>
      <w:r w:rsidR="008A4BAB">
        <w:rPr>
          <w:rFonts w:ascii="GHEA Grapalat" w:hAnsi="GHEA Grapalat" w:cs="Arial"/>
          <w:b/>
          <w:lang w:val="hy-AM"/>
        </w:rPr>
        <w:t>2</w:t>
      </w:r>
      <w:r>
        <w:rPr>
          <w:rFonts w:ascii="GHEA Grapalat" w:hAnsi="GHEA Grapalat" w:cs="Arial"/>
          <w:b/>
          <w:lang w:val="hy-AM"/>
        </w:rPr>
        <w:t>**</w:t>
      </w:r>
    </w:p>
    <w:p w14:paraId="50634259" w14:textId="0140FBC1" w:rsidR="00161442" w:rsidRPr="00F566BF" w:rsidRDefault="00161442" w:rsidP="0016144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AE330B">
        <w:rPr>
          <w:rFonts w:ascii="GHEA Grapalat" w:hAnsi="GHEA Grapalat"/>
          <w:b/>
          <w:lang w:val="hy-AM"/>
        </w:rPr>
        <w:t>ԵՔ-ԲՄԽԾՁԲ-</w:t>
      </w:r>
      <w:r w:rsidR="00D12E88">
        <w:rPr>
          <w:rFonts w:ascii="GHEA Grapalat" w:hAnsi="GHEA Grapalat"/>
          <w:b/>
          <w:lang w:val="hy-AM"/>
        </w:rPr>
        <w:t>26/26</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0AF53EEE" w14:textId="092D3BAC" w:rsidR="00161442" w:rsidRDefault="00AE330B" w:rsidP="00161442">
      <w:pPr>
        <w:pStyle w:val="BodyTextIndent3"/>
        <w:spacing w:line="240" w:lineRule="auto"/>
        <w:jc w:val="right"/>
        <w:rPr>
          <w:rFonts w:ascii="GHEA Grapalat" w:hAnsi="GHEA Grapalat" w:cs="Sylfaen"/>
          <w:b/>
          <w:lang w:val="hy-AM"/>
        </w:rPr>
      </w:pPr>
      <w:r>
        <w:rPr>
          <w:rFonts w:ascii="GHEA Grapalat" w:hAnsi="GHEA Grapalat" w:cs="Sylfaen"/>
          <w:b/>
          <w:lang w:val="hy-AM"/>
        </w:rPr>
        <w:t>Բաց</w:t>
      </w:r>
      <w:r w:rsidR="00161442" w:rsidRPr="00F566BF">
        <w:rPr>
          <w:rFonts w:ascii="GHEA Grapalat" w:hAnsi="GHEA Grapalat" w:cs="Arial"/>
          <w:b/>
          <w:lang w:val="hy-AM"/>
        </w:rPr>
        <w:t xml:space="preserve"> մրցույթի </w:t>
      </w:r>
      <w:r w:rsidR="00161442" w:rsidRPr="00F566BF">
        <w:rPr>
          <w:rFonts w:ascii="GHEA Grapalat" w:hAnsi="GHEA Grapalat" w:cs="Sylfaen"/>
          <w:b/>
          <w:lang w:val="hy-AM"/>
        </w:rPr>
        <w:t>հրավերի</w:t>
      </w:r>
    </w:p>
    <w:p w14:paraId="7D7BE7D4" w14:textId="77777777" w:rsidR="00CE11B7" w:rsidRDefault="00CE11B7" w:rsidP="00161442">
      <w:pPr>
        <w:pStyle w:val="BodyTextIndent3"/>
        <w:spacing w:line="240" w:lineRule="auto"/>
        <w:jc w:val="right"/>
        <w:rPr>
          <w:rFonts w:ascii="GHEA Grapalat" w:hAnsi="GHEA Grapalat" w:cs="Sylfaen"/>
          <w:b/>
          <w:lang w:val="hy-AM"/>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E604C5D"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12976473"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w:t>
      </w:r>
      <w:r w:rsidR="00973D3D" w:rsidRPr="00973D3D">
        <w:rPr>
          <w:rFonts w:ascii="GHEA Grapalat" w:hAnsi="GHEA Grapalat" w:cs="Sylfaen"/>
          <w:i/>
          <w:sz w:val="16"/>
          <w:szCs w:val="16"/>
          <w:lang w:val="hy-AM" w:eastAsia="ru-RU"/>
        </w:rPr>
        <w:t>4</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0BC5319F" w14:textId="77777777" w:rsidR="00B2572B" w:rsidRPr="00F566BF" w:rsidRDefault="00B2572B" w:rsidP="000B1088">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14:paraId="270D61CD" w14:textId="61D70107" w:rsidR="00B2572B" w:rsidRPr="00F566BF" w:rsidRDefault="00B2572B" w:rsidP="00EF366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AE330B">
        <w:rPr>
          <w:rFonts w:ascii="GHEA Grapalat" w:hAnsi="GHEA Grapalat"/>
          <w:b/>
          <w:lang w:val="hy-AM"/>
        </w:rPr>
        <w:t>ԵՔ-ԲՄԽԾՁԲ-</w:t>
      </w:r>
      <w:r w:rsidR="00D12E88">
        <w:rPr>
          <w:rFonts w:ascii="GHEA Grapalat" w:hAnsi="GHEA Grapalat"/>
          <w:b/>
          <w:lang w:val="hy-AM"/>
        </w:rPr>
        <w:t>26/26</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476DC26D" w14:textId="4E7E5CA8" w:rsidR="00B2572B" w:rsidRPr="00F566BF" w:rsidRDefault="00AE330B" w:rsidP="00EF3662">
      <w:pPr>
        <w:pStyle w:val="BodyTextIndent3"/>
        <w:spacing w:line="240" w:lineRule="auto"/>
        <w:jc w:val="right"/>
        <w:rPr>
          <w:rFonts w:ascii="GHEA Grapalat" w:hAnsi="GHEA Grapalat" w:cs="Arial"/>
          <w:b/>
          <w:lang w:val="hy-AM"/>
        </w:rPr>
      </w:pPr>
      <w:r>
        <w:rPr>
          <w:rFonts w:ascii="GHEA Grapalat" w:hAnsi="GHEA Grapalat" w:cs="Sylfaen"/>
          <w:b/>
          <w:lang w:val="hy-AM"/>
        </w:rPr>
        <w:t>Բաց</w:t>
      </w:r>
      <w:r w:rsidR="00B2572B" w:rsidRPr="00F566BF">
        <w:rPr>
          <w:rFonts w:ascii="GHEA Grapalat" w:hAnsi="GHEA Grapalat" w:cs="Arial"/>
          <w:b/>
          <w:lang w:val="hy-AM"/>
        </w:rPr>
        <w:t xml:space="preserve"> մրցույթի </w:t>
      </w:r>
      <w:r w:rsidR="00B2572B" w:rsidRPr="00F566BF">
        <w:rPr>
          <w:rFonts w:ascii="GHEA Grapalat" w:hAnsi="GHEA Grapalat" w:cs="Sylfaen"/>
          <w:b/>
          <w:lang w:val="hy-AM"/>
        </w:rPr>
        <w:t>հրավերի</w:t>
      </w:r>
    </w:p>
    <w:p w14:paraId="58C897FA" w14:textId="77777777" w:rsidR="00B2572B" w:rsidRPr="00F566BF" w:rsidRDefault="00B2572B" w:rsidP="00EF3662">
      <w:pPr>
        <w:rPr>
          <w:rFonts w:ascii="GHEA Grapalat" w:hAnsi="GHEA Grapalat"/>
          <w:lang w:val="hy-AM"/>
        </w:rPr>
      </w:pPr>
    </w:p>
    <w:p w14:paraId="227B3D7F" w14:textId="77777777" w:rsidR="00B2572B" w:rsidRPr="00F566BF" w:rsidRDefault="00B2572B" w:rsidP="00EF3662">
      <w:pPr>
        <w:ind w:firstLine="567"/>
        <w:jc w:val="center"/>
        <w:rPr>
          <w:rFonts w:ascii="GHEA Grapalat" w:hAnsi="GHEA Grapalat"/>
          <w:sz w:val="20"/>
          <w:lang w:val="hy-AM"/>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4C2DA47F" w:rsidR="00B2572B" w:rsidRPr="00F566BF" w:rsidRDefault="00F473D6" w:rsidP="00EF3662">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00AE330B">
        <w:rPr>
          <w:rFonts w:ascii="GHEA Grapalat" w:hAnsi="GHEA Grapalat" w:cs="Arial"/>
          <w:sz w:val="20"/>
          <w:szCs w:val="20"/>
          <w:lang w:val="es-ES"/>
        </w:rPr>
        <w:t>ԵՔ-ԲՄԽԾՁԲ-</w:t>
      </w:r>
      <w:r w:rsidR="00D12E88">
        <w:rPr>
          <w:rFonts w:ascii="GHEA Grapalat" w:hAnsi="GHEA Grapalat" w:cs="Arial"/>
          <w:sz w:val="20"/>
          <w:szCs w:val="20"/>
          <w:lang w:val="es-ES"/>
        </w:rPr>
        <w:t>26/</w:t>
      </w:r>
      <w:proofErr w:type="gramStart"/>
      <w:r w:rsidR="00D12E88">
        <w:rPr>
          <w:rFonts w:ascii="GHEA Grapalat" w:hAnsi="GHEA Grapalat" w:cs="Arial"/>
          <w:sz w:val="20"/>
          <w:szCs w:val="20"/>
          <w:lang w:val="es-ES"/>
        </w:rPr>
        <w:t>26</w:t>
      </w:r>
      <w:r w:rsidR="00B2572B" w:rsidRPr="00F566BF">
        <w:rPr>
          <w:rFonts w:ascii="GHEA Grapalat" w:hAnsi="GHEA Grapalat" w:cs="Arial"/>
          <w:sz w:val="20"/>
          <w:szCs w:val="20"/>
          <w:lang w:val="es-ES"/>
        </w:rPr>
        <w:t>»*</w:t>
      </w:r>
      <w:proofErr w:type="gram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ծածկագրով</w:t>
      </w:r>
      <w:proofErr w:type="spellEnd"/>
      <w:r w:rsidR="00B2572B" w:rsidRPr="00F566BF">
        <w:rPr>
          <w:rFonts w:ascii="GHEA Grapalat" w:hAnsi="GHEA Grapalat" w:cs="Arial"/>
          <w:sz w:val="20"/>
          <w:szCs w:val="20"/>
          <w:lang w:val="es-ES"/>
        </w:rPr>
        <w:t xml:space="preserve"> </w:t>
      </w:r>
      <w:proofErr w:type="spellStart"/>
      <w:r w:rsidR="00AE330B">
        <w:rPr>
          <w:rFonts w:ascii="GHEA Grapalat" w:hAnsi="GHEA Grapalat" w:cs="Arial"/>
          <w:sz w:val="20"/>
          <w:szCs w:val="20"/>
          <w:lang w:val="es-ES"/>
        </w:rPr>
        <w:t>բաց</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մրցույթի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հրավերը</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այդ</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թվում</w:t>
      </w:r>
      <w:proofErr w:type="spellEnd"/>
      <w:r w:rsidR="00B2572B" w:rsidRPr="00F566BF">
        <w:rPr>
          <w:rFonts w:ascii="GHEA Grapalat" w:hAnsi="GHEA Grapalat" w:cs="Arial"/>
          <w:sz w:val="20"/>
          <w:szCs w:val="20"/>
          <w:lang w:val="es-ES"/>
        </w:rPr>
        <w:t xml:space="preserve"> </w:t>
      </w:r>
      <w:proofErr w:type="spellStart"/>
      <w:proofErr w:type="gramStart"/>
      <w:r w:rsidR="00B2572B" w:rsidRPr="00F566BF">
        <w:rPr>
          <w:rFonts w:ascii="GHEA Grapalat" w:hAnsi="GHEA Grapalat" w:cs="Arial"/>
          <w:sz w:val="20"/>
          <w:szCs w:val="20"/>
          <w:lang w:val="es-ES"/>
        </w:rPr>
        <w:t>կնքվելիք</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պայմանագրի</w:t>
      </w:r>
      <w:proofErr w:type="spellEnd"/>
      <w:proofErr w:type="gramEnd"/>
      <w:r w:rsidR="00B2572B" w:rsidRPr="00F566BF">
        <w:rPr>
          <w:rFonts w:ascii="GHEA Grapalat" w:hAnsi="GHEA Grapalat" w:cs="Arial"/>
          <w:sz w:val="20"/>
          <w:szCs w:val="20"/>
          <w:lang w:val="es-ES"/>
        </w:rPr>
        <w:t xml:space="preserve"> </w:t>
      </w:r>
      <w:proofErr w:type="spellStart"/>
      <w:proofErr w:type="gramStart"/>
      <w:r w:rsidR="00B2572B" w:rsidRPr="00F566BF">
        <w:rPr>
          <w:rFonts w:ascii="GHEA Grapalat" w:hAnsi="GHEA Grapalat" w:cs="Arial"/>
          <w:sz w:val="20"/>
          <w:szCs w:val="20"/>
          <w:lang w:val="es-ES"/>
        </w:rPr>
        <w:t>նախագիծը</w:t>
      </w:r>
      <w:proofErr w:type="spellEnd"/>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proofErr w:type="gramEnd"/>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 xml:space="preserve">-ն </w:t>
      </w:r>
      <w:proofErr w:type="spellStart"/>
      <w:r w:rsidR="00B2572B" w:rsidRPr="00F566BF">
        <w:rPr>
          <w:rFonts w:ascii="GHEA Grapalat" w:hAnsi="GHEA Grapalat" w:cs="Arial"/>
          <w:sz w:val="20"/>
          <w:szCs w:val="20"/>
          <w:lang w:val="es-ES"/>
        </w:rPr>
        <w:t>առաջարկում</w:t>
      </w:r>
      <w:proofErr w:type="spellEnd"/>
      <w:r w:rsidR="00B2572B" w:rsidRPr="00F566BF">
        <w:rPr>
          <w:rFonts w:ascii="GHEA Grapalat" w:hAnsi="GHEA Grapalat" w:cs="Arial"/>
          <w:sz w:val="20"/>
          <w:szCs w:val="20"/>
          <w:lang w:val="es-ES"/>
        </w:rPr>
        <w:t xml:space="preserve">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9" w:name="_Hlk23147299"/>
      <w:r w:rsidRPr="00F566BF">
        <w:rPr>
          <w:rFonts w:ascii="GHEA Grapalat" w:hAnsi="GHEA Grapalat" w:cs="Sylfaen"/>
          <w:vertAlign w:val="superscript"/>
          <w:lang w:val="hy-AM"/>
        </w:rPr>
        <w:t xml:space="preserve">                                                                                     մասնակցի անվանումը</w:t>
      </w:r>
    </w:p>
    <w:bookmarkEnd w:id="9"/>
    <w:p w14:paraId="10AA1A17" w14:textId="77777777" w:rsidR="00B2572B" w:rsidRPr="00F566BF" w:rsidRDefault="00B2572B" w:rsidP="00EF3662">
      <w:pPr>
        <w:jc w:val="both"/>
        <w:rPr>
          <w:rFonts w:ascii="GHEA Grapalat" w:hAnsi="GHEA Grapalat"/>
          <w:sz w:val="20"/>
          <w:lang w:val="hy-AM"/>
        </w:rPr>
      </w:pPr>
      <w:proofErr w:type="spellStart"/>
      <w:r w:rsidRPr="00F566BF">
        <w:rPr>
          <w:rFonts w:ascii="GHEA Grapalat" w:hAnsi="GHEA Grapalat" w:cs="Arial"/>
          <w:sz w:val="20"/>
          <w:szCs w:val="20"/>
          <w:lang w:val="es-ES"/>
        </w:rPr>
        <w:t>պայմանագիրը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կատարել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ներքոհիշյալ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ընդհանուր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գներով</w:t>
      </w:r>
      <w:proofErr w:type="spellEnd"/>
      <w:r w:rsidRPr="00F566BF">
        <w:rPr>
          <w:rFonts w:ascii="GHEA Grapalat" w:hAnsi="GHEA Grapalat" w:cs="Arial"/>
          <w:sz w:val="20"/>
          <w:szCs w:val="20"/>
          <w:lang w:val="es-ES"/>
        </w:rPr>
        <w:t>.</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 xml:space="preserve">ՀՀ </w:t>
      </w:r>
      <w:proofErr w:type="spellStart"/>
      <w:r w:rsidRPr="00F566BF">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79"/>
        <w:gridCol w:w="1511"/>
        <w:gridCol w:w="1417"/>
        <w:gridCol w:w="1760"/>
      </w:tblGrid>
      <w:tr w:rsidR="00CE693C" w:rsidRPr="00F8501A" w14:paraId="56402585" w14:textId="77777777" w:rsidTr="004613C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Չափա</w:t>
            </w:r>
            <w:proofErr w:type="spellEnd"/>
            <w:r w:rsidRPr="00F566BF">
              <w:rPr>
                <w:rFonts w:ascii="GHEA Grapalat" w:hAnsi="GHEA Grapalat"/>
                <w:b/>
                <w:bCs/>
                <w:sz w:val="16"/>
                <w:szCs w:val="18"/>
                <w:lang w:val="es-ES"/>
              </w:rPr>
              <w:t>-</w:t>
            </w:r>
          </w:p>
          <w:p w14:paraId="1DDCB880" w14:textId="77777777" w:rsidR="00CE693C" w:rsidRPr="00F566BF" w:rsidRDefault="00CE693C" w:rsidP="00EF3662">
            <w:pPr>
              <w:jc w:val="center"/>
              <w:rPr>
                <w:rFonts w:ascii="GHEA Grapalat" w:hAnsi="GHEA Grapalat"/>
                <w:b/>
                <w:bCs/>
                <w:sz w:val="16"/>
                <w:lang w:val="es-ES"/>
              </w:rPr>
            </w:pPr>
            <w:proofErr w:type="spellStart"/>
            <w:r w:rsidRPr="00F566BF">
              <w:rPr>
                <w:rFonts w:ascii="GHEA Grapalat" w:hAnsi="GHEA Grapalat"/>
                <w:b/>
                <w:bCs/>
                <w:sz w:val="16"/>
                <w:szCs w:val="18"/>
                <w:lang w:val="es-ES"/>
              </w:rPr>
              <w:t>բաժինների</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համարները</w:t>
            </w:r>
            <w:proofErr w:type="spellEnd"/>
          </w:p>
        </w:tc>
        <w:tc>
          <w:tcPr>
            <w:tcW w:w="3179"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Ծառայության</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անվանումը</w:t>
            </w:r>
            <w:proofErr w:type="spellEnd"/>
          </w:p>
        </w:tc>
        <w:tc>
          <w:tcPr>
            <w:tcW w:w="1511"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proofErr w:type="spellStart"/>
            <w:r w:rsidRPr="00CB6DA8">
              <w:rPr>
                <w:rFonts w:ascii="GHEA Grapalat" w:hAnsi="GHEA Grapalat"/>
                <w:b/>
                <w:color w:val="000000"/>
                <w:sz w:val="16"/>
                <w:szCs w:val="16"/>
                <w:shd w:val="clear" w:color="auto" w:fill="FFFFFF"/>
              </w:rPr>
              <w:t>Արժեք</w:t>
            </w:r>
            <w:proofErr w:type="spellEnd"/>
            <w:r w:rsidRPr="00CB6DA8">
              <w:rPr>
                <w:rFonts w:ascii="GHEA Grapalat" w:hAnsi="GHEA Grapalat"/>
                <w:b/>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ինքնարժեքի</w:t>
            </w:r>
            <w:proofErr w:type="spellEnd"/>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կանխատեսվող</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շահույթի</w:t>
            </w:r>
            <w:proofErr w:type="spellEnd"/>
            <w:r w:rsidRPr="00184AC8">
              <w:rPr>
                <w:rFonts w:ascii="GHEA Grapalat" w:hAnsi="GHEA Grapalat"/>
                <w:color w:val="000000"/>
                <w:sz w:val="16"/>
                <w:szCs w:val="16"/>
                <w:shd w:val="clear" w:color="auto" w:fill="FFFFFF"/>
                <w:lang w:val="es-ES"/>
              </w:rPr>
              <w:t xml:space="preserve"> </w:t>
            </w:r>
            <w:proofErr w:type="spellStart"/>
            <w:proofErr w:type="gramStart"/>
            <w:r w:rsidRPr="00184AC8">
              <w:rPr>
                <w:rFonts w:ascii="GHEA Grapalat" w:hAnsi="GHEA Grapalat"/>
                <w:color w:val="000000"/>
                <w:sz w:val="16"/>
                <w:szCs w:val="16"/>
                <w:shd w:val="clear" w:color="auto" w:fill="FFFFFF"/>
              </w:rPr>
              <w:t>հանրագումարը</w:t>
            </w:r>
            <w:proofErr w:type="spellEnd"/>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w:t>
            </w:r>
            <w:proofErr w:type="spellStart"/>
            <w:proofErr w:type="gramEnd"/>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Ընդհանուր</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գինը</w:t>
            </w:r>
            <w:proofErr w:type="spellEnd"/>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r>
      <w:tr w:rsidR="00CE693C" w:rsidRPr="00F566BF" w14:paraId="69FD4B8A" w14:textId="77777777" w:rsidTr="004613C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79"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11"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D12E88" w:rsidRPr="00F8501A" w14:paraId="72447677" w14:textId="77777777" w:rsidTr="004613C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D12E88" w:rsidRPr="00F566BF" w:rsidRDefault="00D12E88" w:rsidP="00D12E88">
            <w:pPr>
              <w:jc w:val="center"/>
              <w:rPr>
                <w:rFonts w:ascii="GHEA Grapalat" w:hAnsi="GHEA Grapalat"/>
                <w:b/>
                <w:bCs/>
                <w:sz w:val="18"/>
                <w:lang w:val="es-ES"/>
              </w:rPr>
            </w:pPr>
            <w:r w:rsidRPr="00F566BF">
              <w:rPr>
                <w:rFonts w:ascii="GHEA Grapalat" w:hAnsi="GHEA Grapalat"/>
                <w:b/>
                <w:bCs/>
                <w:sz w:val="18"/>
                <w:lang w:val="es-ES"/>
              </w:rPr>
              <w:t>1</w:t>
            </w:r>
          </w:p>
        </w:tc>
        <w:tc>
          <w:tcPr>
            <w:tcW w:w="3179" w:type="dxa"/>
            <w:tcBorders>
              <w:top w:val="single" w:sz="4" w:space="0" w:color="auto"/>
              <w:left w:val="single" w:sz="4" w:space="0" w:color="auto"/>
              <w:bottom w:val="single" w:sz="4" w:space="0" w:color="auto"/>
              <w:right w:val="single" w:sz="4" w:space="0" w:color="auto"/>
            </w:tcBorders>
            <w:vAlign w:val="center"/>
          </w:tcPr>
          <w:p w14:paraId="1FD3D72C" w14:textId="1D3AEEE5" w:rsidR="00D12E88" w:rsidRPr="00D12E88" w:rsidRDefault="00D12E88" w:rsidP="00D12E88">
            <w:pPr>
              <w:rPr>
                <w:rFonts w:ascii="GHEA Grapalat" w:hAnsi="GHEA Grapalat" w:cs="Calibri"/>
                <w:b/>
                <w:bCs/>
                <w:color w:val="000000"/>
                <w:sz w:val="20"/>
                <w:szCs w:val="20"/>
                <w:lang w:val="es-ES"/>
              </w:rPr>
            </w:pPr>
            <w:proofErr w:type="spellStart"/>
            <w:r w:rsidRPr="00D12E88">
              <w:rPr>
                <w:rFonts w:ascii="GHEA Grapalat" w:hAnsi="GHEA Grapalat" w:cs="Calibri"/>
                <w:b/>
                <w:bCs/>
                <w:sz w:val="20"/>
                <w:szCs w:val="20"/>
              </w:rPr>
              <w:t>հրատապ</w:t>
            </w:r>
            <w:proofErr w:type="spellEnd"/>
            <w:r w:rsidRPr="00D12E88">
              <w:rPr>
                <w:rFonts w:ascii="GHEA Grapalat" w:hAnsi="GHEA Grapalat" w:cs="Calibri"/>
                <w:b/>
                <w:bCs/>
                <w:sz w:val="20"/>
                <w:szCs w:val="20"/>
                <w:lang w:val="es-ES"/>
              </w:rPr>
              <w:t xml:space="preserve"> </w:t>
            </w:r>
            <w:proofErr w:type="spellStart"/>
            <w:r w:rsidRPr="00D12E88">
              <w:rPr>
                <w:rFonts w:ascii="GHEA Grapalat" w:hAnsi="GHEA Grapalat" w:cs="Calibri"/>
                <w:b/>
                <w:bCs/>
                <w:sz w:val="20"/>
                <w:szCs w:val="20"/>
              </w:rPr>
              <w:t>լուծում</w:t>
            </w:r>
            <w:proofErr w:type="spellEnd"/>
            <w:r w:rsidRPr="00D12E88">
              <w:rPr>
                <w:rFonts w:ascii="GHEA Grapalat" w:hAnsi="GHEA Grapalat" w:cs="Calibri"/>
                <w:b/>
                <w:bCs/>
                <w:sz w:val="20"/>
                <w:szCs w:val="20"/>
                <w:lang w:val="es-ES"/>
              </w:rPr>
              <w:t xml:space="preserve"> </w:t>
            </w:r>
            <w:proofErr w:type="spellStart"/>
            <w:r w:rsidRPr="00D12E88">
              <w:rPr>
                <w:rFonts w:ascii="GHEA Grapalat" w:hAnsi="GHEA Grapalat" w:cs="Calibri"/>
                <w:b/>
                <w:bCs/>
                <w:sz w:val="20"/>
                <w:szCs w:val="20"/>
              </w:rPr>
              <w:t>պահանջող</w:t>
            </w:r>
            <w:proofErr w:type="spellEnd"/>
            <w:r w:rsidRPr="00D12E88">
              <w:rPr>
                <w:rFonts w:ascii="GHEA Grapalat" w:hAnsi="GHEA Grapalat" w:cs="Calibri"/>
                <w:b/>
                <w:bCs/>
                <w:sz w:val="20"/>
                <w:szCs w:val="20"/>
                <w:lang w:val="es-ES"/>
              </w:rPr>
              <w:t xml:space="preserve"> </w:t>
            </w:r>
            <w:r w:rsidRPr="00D12E88">
              <w:rPr>
                <w:rFonts w:ascii="GHEA Grapalat" w:hAnsi="GHEA Grapalat" w:cs="Calibri"/>
                <w:b/>
                <w:bCs/>
                <w:sz w:val="20"/>
                <w:szCs w:val="20"/>
              </w:rPr>
              <w:t>և</w:t>
            </w:r>
            <w:r w:rsidRPr="00D12E88">
              <w:rPr>
                <w:rFonts w:ascii="GHEA Grapalat" w:hAnsi="GHEA Grapalat" w:cs="Calibri"/>
                <w:b/>
                <w:bCs/>
                <w:sz w:val="20"/>
                <w:szCs w:val="20"/>
                <w:lang w:val="es-ES"/>
              </w:rPr>
              <w:t xml:space="preserve"> </w:t>
            </w:r>
            <w:proofErr w:type="spellStart"/>
            <w:r w:rsidRPr="00D12E88">
              <w:rPr>
                <w:rFonts w:ascii="GHEA Grapalat" w:hAnsi="GHEA Grapalat" w:cs="Calibri"/>
                <w:b/>
                <w:bCs/>
                <w:sz w:val="20"/>
                <w:szCs w:val="20"/>
              </w:rPr>
              <w:t>չնախատեսված</w:t>
            </w:r>
            <w:proofErr w:type="spellEnd"/>
            <w:r w:rsidRPr="00D12E88">
              <w:rPr>
                <w:rFonts w:ascii="GHEA Grapalat" w:hAnsi="GHEA Grapalat" w:cs="Calibri"/>
                <w:b/>
                <w:bCs/>
                <w:sz w:val="20"/>
                <w:szCs w:val="20"/>
                <w:lang w:val="es-ES"/>
              </w:rPr>
              <w:t xml:space="preserve"> </w:t>
            </w:r>
            <w:proofErr w:type="spellStart"/>
            <w:r w:rsidRPr="00D12E88">
              <w:rPr>
                <w:rFonts w:ascii="GHEA Grapalat" w:hAnsi="GHEA Grapalat" w:cs="Calibri"/>
                <w:b/>
                <w:bCs/>
                <w:sz w:val="20"/>
                <w:szCs w:val="20"/>
              </w:rPr>
              <w:t>աշխատանքների</w:t>
            </w:r>
            <w:proofErr w:type="spellEnd"/>
            <w:r w:rsidRPr="00D12E88">
              <w:rPr>
                <w:rFonts w:ascii="GHEA Grapalat" w:hAnsi="GHEA Grapalat" w:cs="Calibri"/>
                <w:b/>
                <w:bCs/>
                <w:sz w:val="20"/>
                <w:szCs w:val="20"/>
                <w:lang w:val="es-ES"/>
              </w:rPr>
              <w:t xml:space="preserve"> </w:t>
            </w:r>
            <w:proofErr w:type="spellStart"/>
            <w:r w:rsidRPr="00D12E88">
              <w:rPr>
                <w:rFonts w:ascii="GHEA Grapalat" w:hAnsi="GHEA Grapalat" w:cs="Calibri"/>
                <w:b/>
                <w:bCs/>
                <w:sz w:val="20"/>
                <w:szCs w:val="20"/>
              </w:rPr>
              <w:t>որակի</w:t>
            </w:r>
            <w:proofErr w:type="spellEnd"/>
            <w:r w:rsidRPr="00D12E88">
              <w:rPr>
                <w:rFonts w:ascii="GHEA Grapalat" w:hAnsi="GHEA Grapalat" w:cs="Calibri"/>
                <w:b/>
                <w:bCs/>
                <w:sz w:val="20"/>
                <w:szCs w:val="20"/>
                <w:lang w:val="es-ES"/>
              </w:rPr>
              <w:t xml:space="preserve"> </w:t>
            </w:r>
            <w:proofErr w:type="spellStart"/>
            <w:r w:rsidRPr="00D12E88">
              <w:rPr>
                <w:rFonts w:ascii="GHEA Grapalat" w:hAnsi="GHEA Grapalat" w:cs="Calibri"/>
                <w:b/>
                <w:bCs/>
                <w:sz w:val="20"/>
                <w:szCs w:val="20"/>
              </w:rPr>
              <w:t>տեխնիկական</w:t>
            </w:r>
            <w:proofErr w:type="spellEnd"/>
            <w:r w:rsidRPr="00D12E88">
              <w:rPr>
                <w:rFonts w:ascii="GHEA Grapalat" w:hAnsi="GHEA Grapalat" w:cs="Calibri"/>
                <w:b/>
                <w:bCs/>
                <w:sz w:val="20"/>
                <w:szCs w:val="20"/>
                <w:lang w:val="es-ES"/>
              </w:rPr>
              <w:t xml:space="preserve"> </w:t>
            </w:r>
            <w:proofErr w:type="spellStart"/>
            <w:r w:rsidRPr="00D12E88">
              <w:rPr>
                <w:rFonts w:ascii="GHEA Grapalat" w:hAnsi="GHEA Grapalat" w:cs="Calibri"/>
                <w:b/>
                <w:bCs/>
                <w:sz w:val="20"/>
                <w:szCs w:val="20"/>
              </w:rPr>
              <w:t>հսկողության</w:t>
            </w:r>
            <w:proofErr w:type="spellEnd"/>
            <w:r w:rsidRPr="00D12E88">
              <w:rPr>
                <w:rFonts w:ascii="GHEA Grapalat" w:hAnsi="GHEA Grapalat" w:cs="Calibri"/>
                <w:b/>
                <w:bCs/>
                <w:sz w:val="20"/>
                <w:szCs w:val="20"/>
                <w:lang w:val="es-ES"/>
              </w:rPr>
              <w:t xml:space="preserve"> </w:t>
            </w:r>
            <w:proofErr w:type="spellStart"/>
            <w:r w:rsidRPr="00D12E88">
              <w:rPr>
                <w:rFonts w:ascii="GHEA Grapalat" w:hAnsi="GHEA Grapalat" w:cs="Calibri"/>
                <w:b/>
                <w:bCs/>
                <w:sz w:val="20"/>
                <w:szCs w:val="20"/>
              </w:rPr>
              <w:t>խորհրդատվական</w:t>
            </w:r>
            <w:proofErr w:type="spellEnd"/>
            <w:r w:rsidRPr="00D12E88">
              <w:rPr>
                <w:rFonts w:ascii="GHEA Grapalat" w:hAnsi="GHEA Grapalat" w:cs="Calibri"/>
                <w:b/>
                <w:bCs/>
                <w:sz w:val="20"/>
                <w:szCs w:val="20"/>
                <w:lang w:val="es-ES"/>
              </w:rPr>
              <w:t xml:space="preserve"> </w:t>
            </w:r>
            <w:proofErr w:type="spellStart"/>
            <w:r w:rsidRPr="00D12E88">
              <w:rPr>
                <w:rFonts w:ascii="GHEA Grapalat" w:hAnsi="GHEA Grapalat" w:cs="Calibri"/>
                <w:b/>
                <w:bCs/>
                <w:sz w:val="20"/>
                <w:szCs w:val="20"/>
              </w:rPr>
              <w:t>ծառայություններ</w:t>
            </w:r>
            <w:proofErr w:type="spellEnd"/>
          </w:p>
        </w:tc>
        <w:tc>
          <w:tcPr>
            <w:tcW w:w="1511" w:type="dxa"/>
            <w:tcBorders>
              <w:top w:val="single" w:sz="4" w:space="0" w:color="auto"/>
              <w:left w:val="single" w:sz="4" w:space="0" w:color="auto"/>
              <w:bottom w:val="single" w:sz="4" w:space="0" w:color="auto"/>
              <w:right w:val="single" w:sz="4" w:space="0" w:color="auto"/>
            </w:tcBorders>
          </w:tcPr>
          <w:p w14:paraId="1CF27047" w14:textId="77777777" w:rsidR="00D12E88" w:rsidRPr="00F566BF" w:rsidRDefault="00D12E88" w:rsidP="00D12E88">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D12E88" w:rsidRPr="00F566BF" w:rsidRDefault="00D12E88" w:rsidP="00D12E88">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D12E88" w:rsidRPr="00F566BF" w:rsidRDefault="00D12E88" w:rsidP="00D12E88">
            <w:pPr>
              <w:jc w:val="center"/>
              <w:rPr>
                <w:rFonts w:ascii="GHEA Grapalat" w:hAnsi="GHEA Grapalat"/>
                <w:lang w:val="es-ES"/>
              </w:rPr>
            </w:pPr>
          </w:p>
        </w:tc>
      </w:tr>
      <w:tr w:rsidR="00D12E88" w:rsidRPr="00F8501A" w14:paraId="55230480" w14:textId="77777777" w:rsidTr="004613C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EC6071B" w14:textId="3B708375" w:rsidR="00D12E88" w:rsidRPr="00F566BF" w:rsidRDefault="00D12E88" w:rsidP="00D12E88">
            <w:pPr>
              <w:jc w:val="center"/>
              <w:rPr>
                <w:rFonts w:ascii="GHEA Grapalat" w:hAnsi="GHEA Grapalat"/>
                <w:b/>
                <w:bCs/>
                <w:sz w:val="18"/>
                <w:lang w:val="es-ES"/>
              </w:rPr>
            </w:pPr>
            <w:r>
              <w:rPr>
                <w:rFonts w:ascii="GHEA Grapalat" w:hAnsi="GHEA Grapalat"/>
                <w:b/>
                <w:bCs/>
                <w:sz w:val="18"/>
                <w:lang w:val="es-ES"/>
              </w:rPr>
              <w:t>2</w:t>
            </w:r>
          </w:p>
        </w:tc>
        <w:tc>
          <w:tcPr>
            <w:tcW w:w="3179" w:type="dxa"/>
            <w:tcBorders>
              <w:top w:val="single" w:sz="4" w:space="0" w:color="auto"/>
              <w:left w:val="single" w:sz="4" w:space="0" w:color="auto"/>
              <w:bottom w:val="single" w:sz="4" w:space="0" w:color="auto"/>
              <w:right w:val="single" w:sz="4" w:space="0" w:color="auto"/>
            </w:tcBorders>
            <w:vAlign w:val="center"/>
          </w:tcPr>
          <w:p w14:paraId="1E0B79A4" w14:textId="78EB944A" w:rsidR="00D12E88" w:rsidRPr="00D12E88" w:rsidRDefault="00D12E88" w:rsidP="00D12E88">
            <w:pPr>
              <w:rPr>
                <w:rFonts w:ascii="GHEA Grapalat" w:hAnsi="GHEA Grapalat" w:cs="Calibri"/>
                <w:b/>
                <w:bCs/>
                <w:color w:val="000000"/>
                <w:sz w:val="20"/>
                <w:szCs w:val="20"/>
                <w:lang w:val="es-ES"/>
              </w:rPr>
            </w:pPr>
            <w:proofErr w:type="spellStart"/>
            <w:r w:rsidRPr="00D12E88">
              <w:rPr>
                <w:rFonts w:ascii="GHEA Grapalat" w:hAnsi="GHEA Grapalat" w:cs="Calibri"/>
                <w:b/>
                <w:bCs/>
                <w:sz w:val="20"/>
                <w:szCs w:val="20"/>
              </w:rPr>
              <w:t>հրատապ</w:t>
            </w:r>
            <w:proofErr w:type="spellEnd"/>
            <w:r w:rsidRPr="00D12E88">
              <w:rPr>
                <w:rFonts w:ascii="GHEA Grapalat" w:hAnsi="GHEA Grapalat" w:cs="Calibri"/>
                <w:b/>
                <w:bCs/>
                <w:sz w:val="20"/>
                <w:szCs w:val="20"/>
                <w:lang w:val="es-ES"/>
              </w:rPr>
              <w:t xml:space="preserve"> </w:t>
            </w:r>
            <w:proofErr w:type="spellStart"/>
            <w:r w:rsidRPr="00D12E88">
              <w:rPr>
                <w:rFonts w:ascii="GHEA Grapalat" w:hAnsi="GHEA Grapalat" w:cs="Calibri"/>
                <w:b/>
                <w:bCs/>
                <w:sz w:val="20"/>
                <w:szCs w:val="20"/>
              </w:rPr>
              <w:t>լուծում</w:t>
            </w:r>
            <w:proofErr w:type="spellEnd"/>
            <w:r w:rsidRPr="00D12E88">
              <w:rPr>
                <w:rFonts w:ascii="GHEA Grapalat" w:hAnsi="GHEA Grapalat" w:cs="Calibri"/>
                <w:b/>
                <w:bCs/>
                <w:sz w:val="20"/>
                <w:szCs w:val="20"/>
                <w:lang w:val="es-ES"/>
              </w:rPr>
              <w:t xml:space="preserve"> </w:t>
            </w:r>
            <w:proofErr w:type="spellStart"/>
            <w:r w:rsidRPr="00D12E88">
              <w:rPr>
                <w:rFonts w:ascii="GHEA Grapalat" w:hAnsi="GHEA Grapalat" w:cs="Calibri"/>
                <w:b/>
                <w:bCs/>
                <w:sz w:val="20"/>
                <w:szCs w:val="20"/>
              </w:rPr>
              <w:t>պահանջող</w:t>
            </w:r>
            <w:proofErr w:type="spellEnd"/>
            <w:r w:rsidRPr="00D12E88">
              <w:rPr>
                <w:rFonts w:ascii="GHEA Grapalat" w:hAnsi="GHEA Grapalat" w:cs="Calibri"/>
                <w:b/>
                <w:bCs/>
                <w:sz w:val="20"/>
                <w:szCs w:val="20"/>
                <w:lang w:val="es-ES"/>
              </w:rPr>
              <w:t xml:space="preserve"> </w:t>
            </w:r>
            <w:r w:rsidRPr="00D12E88">
              <w:rPr>
                <w:rFonts w:ascii="GHEA Grapalat" w:hAnsi="GHEA Grapalat" w:cs="Calibri"/>
                <w:b/>
                <w:bCs/>
                <w:sz w:val="20"/>
                <w:szCs w:val="20"/>
              </w:rPr>
              <w:t>և</w:t>
            </w:r>
            <w:r w:rsidRPr="00D12E88">
              <w:rPr>
                <w:rFonts w:ascii="GHEA Grapalat" w:hAnsi="GHEA Grapalat" w:cs="Calibri"/>
                <w:b/>
                <w:bCs/>
                <w:sz w:val="20"/>
                <w:szCs w:val="20"/>
                <w:lang w:val="es-ES"/>
              </w:rPr>
              <w:t xml:space="preserve"> </w:t>
            </w:r>
            <w:proofErr w:type="spellStart"/>
            <w:r w:rsidRPr="00D12E88">
              <w:rPr>
                <w:rFonts w:ascii="GHEA Grapalat" w:hAnsi="GHEA Grapalat" w:cs="Calibri"/>
                <w:b/>
                <w:bCs/>
                <w:sz w:val="20"/>
                <w:szCs w:val="20"/>
              </w:rPr>
              <w:t>չնախատեսված</w:t>
            </w:r>
            <w:proofErr w:type="spellEnd"/>
            <w:r w:rsidRPr="00D12E88">
              <w:rPr>
                <w:rFonts w:ascii="GHEA Grapalat" w:hAnsi="GHEA Grapalat" w:cs="Calibri"/>
                <w:b/>
                <w:bCs/>
                <w:sz w:val="20"/>
                <w:szCs w:val="20"/>
                <w:lang w:val="es-ES"/>
              </w:rPr>
              <w:t xml:space="preserve"> </w:t>
            </w:r>
            <w:proofErr w:type="spellStart"/>
            <w:r w:rsidRPr="00D12E88">
              <w:rPr>
                <w:rFonts w:ascii="GHEA Grapalat" w:hAnsi="GHEA Grapalat" w:cs="Calibri"/>
                <w:b/>
                <w:bCs/>
                <w:sz w:val="20"/>
                <w:szCs w:val="20"/>
              </w:rPr>
              <w:t>աշխատանքների</w:t>
            </w:r>
            <w:proofErr w:type="spellEnd"/>
            <w:r w:rsidRPr="00D12E88">
              <w:rPr>
                <w:rFonts w:ascii="GHEA Grapalat" w:hAnsi="GHEA Grapalat" w:cs="Calibri"/>
                <w:b/>
                <w:bCs/>
                <w:sz w:val="20"/>
                <w:szCs w:val="20"/>
                <w:lang w:val="es-ES"/>
              </w:rPr>
              <w:t xml:space="preserve"> </w:t>
            </w:r>
            <w:proofErr w:type="spellStart"/>
            <w:r w:rsidRPr="00D12E88">
              <w:rPr>
                <w:rFonts w:ascii="GHEA Grapalat" w:hAnsi="GHEA Grapalat" w:cs="Calibri"/>
                <w:b/>
                <w:bCs/>
                <w:sz w:val="20"/>
                <w:szCs w:val="20"/>
              </w:rPr>
              <w:t>որակի</w:t>
            </w:r>
            <w:proofErr w:type="spellEnd"/>
            <w:r w:rsidRPr="00D12E88">
              <w:rPr>
                <w:rFonts w:ascii="GHEA Grapalat" w:hAnsi="GHEA Grapalat" w:cs="Calibri"/>
                <w:b/>
                <w:bCs/>
                <w:sz w:val="20"/>
                <w:szCs w:val="20"/>
                <w:lang w:val="es-ES"/>
              </w:rPr>
              <w:t xml:space="preserve"> </w:t>
            </w:r>
            <w:proofErr w:type="spellStart"/>
            <w:r w:rsidRPr="00D12E88">
              <w:rPr>
                <w:rFonts w:ascii="GHEA Grapalat" w:hAnsi="GHEA Grapalat" w:cs="Calibri"/>
                <w:b/>
                <w:bCs/>
                <w:sz w:val="20"/>
                <w:szCs w:val="20"/>
              </w:rPr>
              <w:t>տեխնիկական</w:t>
            </w:r>
            <w:proofErr w:type="spellEnd"/>
            <w:r w:rsidRPr="00D12E88">
              <w:rPr>
                <w:rFonts w:ascii="GHEA Grapalat" w:hAnsi="GHEA Grapalat" w:cs="Calibri"/>
                <w:b/>
                <w:bCs/>
                <w:sz w:val="20"/>
                <w:szCs w:val="20"/>
                <w:lang w:val="es-ES"/>
              </w:rPr>
              <w:t xml:space="preserve"> </w:t>
            </w:r>
            <w:proofErr w:type="spellStart"/>
            <w:r w:rsidRPr="00D12E88">
              <w:rPr>
                <w:rFonts w:ascii="GHEA Grapalat" w:hAnsi="GHEA Grapalat" w:cs="Calibri"/>
                <w:b/>
                <w:bCs/>
                <w:sz w:val="20"/>
                <w:szCs w:val="20"/>
              </w:rPr>
              <w:t>հսկողության</w:t>
            </w:r>
            <w:proofErr w:type="spellEnd"/>
            <w:r w:rsidRPr="00D12E88">
              <w:rPr>
                <w:rFonts w:ascii="GHEA Grapalat" w:hAnsi="GHEA Grapalat" w:cs="Calibri"/>
                <w:b/>
                <w:bCs/>
                <w:sz w:val="20"/>
                <w:szCs w:val="20"/>
                <w:lang w:val="es-ES"/>
              </w:rPr>
              <w:t xml:space="preserve"> </w:t>
            </w:r>
            <w:proofErr w:type="spellStart"/>
            <w:r w:rsidRPr="00D12E88">
              <w:rPr>
                <w:rFonts w:ascii="GHEA Grapalat" w:hAnsi="GHEA Grapalat" w:cs="Calibri"/>
                <w:b/>
                <w:bCs/>
                <w:sz w:val="20"/>
                <w:szCs w:val="20"/>
              </w:rPr>
              <w:t>խորհրդատվական</w:t>
            </w:r>
            <w:proofErr w:type="spellEnd"/>
            <w:r w:rsidRPr="00D12E88">
              <w:rPr>
                <w:rFonts w:ascii="GHEA Grapalat" w:hAnsi="GHEA Grapalat" w:cs="Calibri"/>
                <w:b/>
                <w:bCs/>
                <w:sz w:val="20"/>
                <w:szCs w:val="20"/>
                <w:lang w:val="es-ES"/>
              </w:rPr>
              <w:t xml:space="preserve"> </w:t>
            </w:r>
            <w:proofErr w:type="spellStart"/>
            <w:r w:rsidRPr="00D12E88">
              <w:rPr>
                <w:rFonts w:ascii="GHEA Grapalat" w:hAnsi="GHEA Grapalat" w:cs="Calibri"/>
                <w:b/>
                <w:bCs/>
                <w:sz w:val="20"/>
                <w:szCs w:val="20"/>
              </w:rPr>
              <w:t>ծառայություններ</w:t>
            </w:r>
            <w:proofErr w:type="spellEnd"/>
          </w:p>
        </w:tc>
        <w:tc>
          <w:tcPr>
            <w:tcW w:w="1511" w:type="dxa"/>
            <w:tcBorders>
              <w:top w:val="single" w:sz="4" w:space="0" w:color="auto"/>
              <w:left w:val="single" w:sz="4" w:space="0" w:color="auto"/>
              <w:bottom w:val="single" w:sz="4" w:space="0" w:color="auto"/>
              <w:right w:val="single" w:sz="4" w:space="0" w:color="auto"/>
            </w:tcBorders>
          </w:tcPr>
          <w:p w14:paraId="39465275" w14:textId="77777777" w:rsidR="00D12E88" w:rsidRPr="00F566BF" w:rsidRDefault="00D12E88" w:rsidP="00D12E88">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59D63017" w14:textId="77777777" w:rsidR="00D12E88" w:rsidRPr="00F566BF" w:rsidRDefault="00D12E88" w:rsidP="00D12E88">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08FFB72E" w14:textId="77777777" w:rsidR="00D12E88" w:rsidRPr="00F566BF" w:rsidRDefault="00D12E88" w:rsidP="00D12E88">
            <w:pPr>
              <w:jc w:val="center"/>
              <w:rPr>
                <w:rFonts w:ascii="GHEA Grapalat" w:hAnsi="GHEA Grapalat"/>
                <w:lang w:val="es-ES"/>
              </w:rPr>
            </w:pPr>
          </w:p>
        </w:tc>
      </w:tr>
      <w:tr w:rsidR="00D12E88" w:rsidRPr="00F8501A" w14:paraId="25A280FB" w14:textId="77777777" w:rsidTr="004613C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5BAE9D3" w14:textId="666FFAFD" w:rsidR="00D12E88" w:rsidRPr="00F566BF" w:rsidRDefault="00D12E88" w:rsidP="00D12E88">
            <w:pPr>
              <w:jc w:val="center"/>
              <w:rPr>
                <w:rFonts w:ascii="GHEA Grapalat" w:hAnsi="GHEA Grapalat"/>
                <w:b/>
                <w:bCs/>
                <w:sz w:val="18"/>
                <w:lang w:val="es-ES"/>
              </w:rPr>
            </w:pPr>
            <w:r>
              <w:rPr>
                <w:rFonts w:ascii="GHEA Grapalat" w:hAnsi="GHEA Grapalat"/>
                <w:b/>
                <w:bCs/>
                <w:sz w:val="18"/>
                <w:lang w:val="es-ES"/>
              </w:rPr>
              <w:t>3</w:t>
            </w:r>
          </w:p>
        </w:tc>
        <w:tc>
          <w:tcPr>
            <w:tcW w:w="3179" w:type="dxa"/>
            <w:tcBorders>
              <w:top w:val="single" w:sz="4" w:space="0" w:color="auto"/>
              <w:left w:val="single" w:sz="4" w:space="0" w:color="auto"/>
              <w:bottom w:val="single" w:sz="4" w:space="0" w:color="auto"/>
              <w:right w:val="single" w:sz="4" w:space="0" w:color="auto"/>
            </w:tcBorders>
            <w:vAlign w:val="center"/>
          </w:tcPr>
          <w:p w14:paraId="2EA91268" w14:textId="00A4D791" w:rsidR="00D12E88" w:rsidRPr="00D12E88" w:rsidRDefault="00D12E88" w:rsidP="00D12E88">
            <w:pPr>
              <w:rPr>
                <w:rFonts w:ascii="GHEA Grapalat" w:hAnsi="GHEA Grapalat" w:cs="Calibri"/>
                <w:b/>
                <w:bCs/>
                <w:color w:val="000000"/>
                <w:sz w:val="20"/>
                <w:szCs w:val="20"/>
                <w:lang w:val="es-ES"/>
              </w:rPr>
            </w:pPr>
            <w:proofErr w:type="spellStart"/>
            <w:r w:rsidRPr="00D12E88">
              <w:rPr>
                <w:rFonts w:ascii="GHEA Grapalat" w:hAnsi="GHEA Grapalat" w:cs="Calibri"/>
                <w:b/>
                <w:bCs/>
                <w:sz w:val="20"/>
                <w:szCs w:val="20"/>
              </w:rPr>
              <w:t>հրատապ</w:t>
            </w:r>
            <w:proofErr w:type="spellEnd"/>
            <w:r w:rsidRPr="00D12E88">
              <w:rPr>
                <w:rFonts w:ascii="GHEA Grapalat" w:hAnsi="GHEA Grapalat" w:cs="Calibri"/>
                <w:b/>
                <w:bCs/>
                <w:sz w:val="20"/>
                <w:szCs w:val="20"/>
                <w:lang w:val="es-ES"/>
              </w:rPr>
              <w:t xml:space="preserve"> </w:t>
            </w:r>
            <w:proofErr w:type="spellStart"/>
            <w:r w:rsidRPr="00D12E88">
              <w:rPr>
                <w:rFonts w:ascii="GHEA Grapalat" w:hAnsi="GHEA Grapalat" w:cs="Calibri"/>
                <w:b/>
                <w:bCs/>
                <w:sz w:val="20"/>
                <w:szCs w:val="20"/>
              </w:rPr>
              <w:t>լուծում</w:t>
            </w:r>
            <w:proofErr w:type="spellEnd"/>
            <w:r w:rsidRPr="00D12E88">
              <w:rPr>
                <w:rFonts w:ascii="GHEA Grapalat" w:hAnsi="GHEA Grapalat" w:cs="Calibri"/>
                <w:b/>
                <w:bCs/>
                <w:sz w:val="20"/>
                <w:szCs w:val="20"/>
                <w:lang w:val="es-ES"/>
              </w:rPr>
              <w:t xml:space="preserve"> </w:t>
            </w:r>
            <w:proofErr w:type="spellStart"/>
            <w:r w:rsidRPr="00D12E88">
              <w:rPr>
                <w:rFonts w:ascii="GHEA Grapalat" w:hAnsi="GHEA Grapalat" w:cs="Calibri"/>
                <w:b/>
                <w:bCs/>
                <w:sz w:val="20"/>
                <w:szCs w:val="20"/>
              </w:rPr>
              <w:t>պահանջող</w:t>
            </w:r>
            <w:proofErr w:type="spellEnd"/>
            <w:r w:rsidRPr="00D12E88">
              <w:rPr>
                <w:rFonts w:ascii="GHEA Grapalat" w:hAnsi="GHEA Grapalat" w:cs="Calibri"/>
                <w:b/>
                <w:bCs/>
                <w:sz w:val="20"/>
                <w:szCs w:val="20"/>
                <w:lang w:val="es-ES"/>
              </w:rPr>
              <w:t xml:space="preserve"> </w:t>
            </w:r>
            <w:r w:rsidRPr="00D12E88">
              <w:rPr>
                <w:rFonts w:ascii="GHEA Grapalat" w:hAnsi="GHEA Grapalat" w:cs="Calibri"/>
                <w:b/>
                <w:bCs/>
                <w:sz w:val="20"/>
                <w:szCs w:val="20"/>
              </w:rPr>
              <w:t>և</w:t>
            </w:r>
            <w:r w:rsidRPr="00D12E88">
              <w:rPr>
                <w:rFonts w:ascii="GHEA Grapalat" w:hAnsi="GHEA Grapalat" w:cs="Calibri"/>
                <w:b/>
                <w:bCs/>
                <w:sz w:val="20"/>
                <w:szCs w:val="20"/>
                <w:lang w:val="es-ES"/>
              </w:rPr>
              <w:t xml:space="preserve"> </w:t>
            </w:r>
            <w:proofErr w:type="spellStart"/>
            <w:r w:rsidRPr="00D12E88">
              <w:rPr>
                <w:rFonts w:ascii="GHEA Grapalat" w:hAnsi="GHEA Grapalat" w:cs="Calibri"/>
                <w:b/>
                <w:bCs/>
                <w:sz w:val="20"/>
                <w:szCs w:val="20"/>
              </w:rPr>
              <w:t>չնախատեսված</w:t>
            </w:r>
            <w:proofErr w:type="spellEnd"/>
            <w:r w:rsidRPr="00D12E88">
              <w:rPr>
                <w:rFonts w:ascii="GHEA Grapalat" w:hAnsi="GHEA Grapalat" w:cs="Calibri"/>
                <w:b/>
                <w:bCs/>
                <w:sz w:val="20"/>
                <w:szCs w:val="20"/>
                <w:lang w:val="es-ES"/>
              </w:rPr>
              <w:t xml:space="preserve"> </w:t>
            </w:r>
            <w:proofErr w:type="spellStart"/>
            <w:r w:rsidRPr="00D12E88">
              <w:rPr>
                <w:rFonts w:ascii="GHEA Grapalat" w:hAnsi="GHEA Grapalat" w:cs="Calibri"/>
                <w:b/>
                <w:bCs/>
                <w:sz w:val="20"/>
                <w:szCs w:val="20"/>
              </w:rPr>
              <w:t>աշխատանքների</w:t>
            </w:r>
            <w:proofErr w:type="spellEnd"/>
            <w:r w:rsidRPr="00D12E88">
              <w:rPr>
                <w:rFonts w:ascii="GHEA Grapalat" w:hAnsi="GHEA Grapalat" w:cs="Calibri"/>
                <w:b/>
                <w:bCs/>
                <w:sz w:val="20"/>
                <w:szCs w:val="20"/>
                <w:lang w:val="es-ES"/>
              </w:rPr>
              <w:t xml:space="preserve"> </w:t>
            </w:r>
            <w:proofErr w:type="spellStart"/>
            <w:r w:rsidRPr="00D12E88">
              <w:rPr>
                <w:rFonts w:ascii="GHEA Grapalat" w:hAnsi="GHEA Grapalat" w:cs="Calibri"/>
                <w:b/>
                <w:bCs/>
                <w:sz w:val="20"/>
                <w:szCs w:val="20"/>
              </w:rPr>
              <w:t>որակի</w:t>
            </w:r>
            <w:proofErr w:type="spellEnd"/>
            <w:r w:rsidRPr="00D12E88">
              <w:rPr>
                <w:rFonts w:ascii="GHEA Grapalat" w:hAnsi="GHEA Grapalat" w:cs="Calibri"/>
                <w:b/>
                <w:bCs/>
                <w:sz w:val="20"/>
                <w:szCs w:val="20"/>
                <w:lang w:val="es-ES"/>
              </w:rPr>
              <w:t xml:space="preserve"> </w:t>
            </w:r>
            <w:proofErr w:type="spellStart"/>
            <w:r w:rsidRPr="00D12E88">
              <w:rPr>
                <w:rFonts w:ascii="GHEA Grapalat" w:hAnsi="GHEA Grapalat" w:cs="Calibri"/>
                <w:b/>
                <w:bCs/>
                <w:sz w:val="20"/>
                <w:szCs w:val="20"/>
              </w:rPr>
              <w:t>տեխնիկական</w:t>
            </w:r>
            <w:proofErr w:type="spellEnd"/>
            <w:r w:rsidRPr="00D12E88">
              <w:rPr>
                <w:rFonts w:ascii="GHEA Grapalat" w:hAnsi="GHEA Grapalat" w:cs="Calibri"/>
                <w:b/>
                <w:bCs/>
                <w:sz w:val="20"/>
                <w:szCs w:val="20"/>
                <w:lang w:val="es-ES"/>
              </w:rPr>
              <w:t xml:space="preserve"> </w:t>
            </w:r>
            <w:proofErr w:type="spellStart"/>
            <w:r w:rsidRPr="00D12E88">
              <w:rPr>
                <w:rFonts w:ascii="GHEA Grapalat" w:hAnsi="GHEA Grapalat" w:cs="Calibri"/>
                <w:b/>
                <w:bCs/>
                <w:sz w:val="20"/>
                <w:szCs w:val="20"/>
              </w:rPr>
              <w:t>հսկողության</w:t>
            </w:r>
            <w:proofErr w:type="spellEnd"/>
            <w:r w:rsidRPr="00D12E88">
              <w:rPr>
                <w:rFonts w:ascii="GHEA Grapalat" w:hAnsi="GHEA Grapalat" w:cs="Calibri"/>
                <w:b/>
                <w:bCs/>
                <w:sz w:val="20"/>
                <w:szCs w:val="20"/>
                <w:lang w:val="es-ES"/>
              </w:rPr>
              <w:t xml:space="preserve"> </w:t>
            </w:r>
            <w:proofErr w:type="spellStart"/>
            <w:r w:rsidRPr="00D12E88">
              <w:rPr>
                <w:rFonts w:ascii="GHEA Grapalat" w:hAnsi="GHEA Grapalat" w:cs="Calibri"/>
                <w:b/>
                <w:bCs/>
                <w:sz w:val="20"/>
                <w:szCs w:val="20"/>
              </w:rPr>
              <w:t>խորհրդատվական</w:t>
            </w:r>
            <w:proofErr w:type="spellEnd"/>
            <w:r w:rsidRPr="00D12E88">
              <w:rPr>
                <w:rFonts w:ascii="GHEA Grapalat" w:hAnsi="GHEA Grapalat" w:cs="Calibri"/>
                <w:b/>
                <w:bCs/>
                <w:sz w:val="20"/>
                <w:szCs w:val="20"/>
                <w:lang w:val="es-ES"/>
              </w:rPr>
              <w:t xml:space="preserve"> </w:t>
            </w:r>
            <w:proofErr w:type="spellStart"/>
            <w:r w:rsidRPr="00D12E88">
              <w:rPr>
                <w:rFonts w:ascii="GHEA Grapalat" w:hAnsi="GHEA Grapalat" w:cs="Calibri"/>
                <w:b/>
                <w:bCs/>
                <w:sz w:val="20"/>
                <w:szCs w:val="20"/>
              </w:rPr>
              <w:t>ծառայություններ</w:t>
            </w:r>
            <w:proofErr w:type="spellEnd"/>
          </w:p>
        </w:tc>
        <w:tc>
          <w:tcPr>
            <w:tcW w:w="1511" w:type="dxa"/>
            <w:tcBorders>
              <w:top w:val="single" w:sz="4" w:space="0" w:color="auto"/>
              <w:left w:val="single" w:sz="4" w:space="0" w:color="auto"/>
              <w:bottom w:val="single" w:sz="4" w:space="0" w:color="auto"/>
              <w:right w:val="single" w:sz="4" w:space="0" w:color="auto"/>
            </w:tcBorders>
          </w:tcPr>
          <w:p w14:paraId="2733DB0D" w14:textId="77777777" w:rsidR="00D12E88" w:rsidRPr="00F566BF" w:rsidRDefault="00D12E88" w:rsidP="00D12E88">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0B674F34" w14:textId="77777777" w:rsidR="00D12E88" w:rsidRPr="00F566BF" w:rsidRDefault="00D12E88" w:rsidP="00D12E88">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15562A53" w14:textId="77777777" w:rsidR="00D12E88" w:rsidRPr="00F566BF" w:rsidRDefault="00D12E88" w:rsidP="00D12E88">
            <w:pPr>
              <w:jc w:val="center"/>
              <w:rPr>
                <w:rFonts w:ascii="GHEA Grapalat" w:hAnsi="GHEA Grapalat"/>
                <w:lang w:val="es-ES"/>
              </w:rPr>
            </w:pPr>
          </w:p>
        </w:tc>
      </w:tr>
    </w:tbl>
    <w:p w14:paraId="1C403E4C" w14:textId="77777777" w:rsidR="00B2572B" w:rsidRPr="004F02AD" w:rsidRDefault="00B2572B" w:rsidP="00EF3662">
      <w:pPr>
        <w:rPr>
          <w:rFonts w:ascii="GHEA Grapalat" w:hAnsi="GHEA Grapalat"/>
          <w:sz w:val="18"/>
          <w:szCs w:val="18"/>
          <w:lang w:val="es-ES"/>
        </w:rPr>
      </w:pPr>
    </w:p>
    <w:p w14:paraId="67A2AE2B" w14:textId="77777777" w:rsidR="00B2572B" w:rsidRPr="004F02AD" w:rsidRDefault="00B2572B" w:rsidP="00EF3662">
      <w:pPr>
        <w:rPr>
          <w:rFonts w:ascii="GHEA Grapalat" w:hAnsi="GHEA Grapalat"/>
          <w:sz w:val="18"/>
          <w:szCs w:val="18"/>
          <w:lang w:val="es-ES"/>
        </w:rPr>
      </w:pPr>
    </w:p>
    <w:p w14:paraId="6700892D" w14:textId="77777777" w:rsidR="00B2572B" w:rsidRPr="004F02AD" w:rsidRDefault="00B2572B" w:rsidP="00EF3662">
      <w:pPr>
        <w:rPr>
          <w:rFonts w:ascii="GHEA Grapalat" w:hAnsi="GHEA Grapalat"/>
          <w:sz w:val="18"/>
          <w:szCs w:val="18"/>
          <w:lang w:val="hy-AM"/>
        </w:rPr>
      </w:pPr>
    </w:p>
    <w:p w14:paraId="1A9B7039" w14:textId="77777777" w:rsidR="00B2572B" w:rsidRPr="004F02AD" w:rsidRDefault="00B2572B" w:rsidP="00EF3662">
      <w:pPr>
        <w:ind w:left="720" w:firstLine="720"/>
        <w:jc w:val="both"/>
        <w:rPr>
          <w:rFonts w:ascii="GHEA Grapalat" w:hAnsi="GHEA Grapalat"/>
          <w:sz w:val="20"/>
          <w:lang w:val="hy-AM"/>
        </w:rPr>
      </w:pPr>
      <w:r w:rsidRPr="00587F4B">
        <w:rPr>
          <w:rFonts w:ascii="GHEA Grapalat" w:hAnsi="GHEA Grapalat"/>
          <w:sz w:val="20"/>
          <w:lang w:val="es-ES"/>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CD0CC7">
        <w:rPr>
          <w:rFonts w:ascii="GHEA Grapalat" w:hAnsi="GHEA Grapalat"/>
          <w:sz w:val="20"/>
          <w:lang w:val="es-ES"/>
        </w:rPr>
        <w:t xml:space="preserve">       </w:t>
      </w:r>
      <w:r w:rsidRPr="004F02AD">
        <w:rPr>
          <w:rFonts w:ascii="GHEA Grapalat" w:hAnsi="GHEA Grapalat"/>
          <w:sz w:val="20"/>
          <w:lang w:val="hy-AM"/>
        </w:rPr>
        <w:t xml:space="preserve">_____________ </w:t>
      </w:r>
    </w:p>
    <w:p w14:paraId="582CEB42" w14:textId="77777777" w:rsidR="00B2572B" w:rsidRPr="004F02AD" w:rsidRDefault="00B2572B" w:rsidP="00EF3662">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4E4A37CA" w14:textId="77777777"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 xml:space="preserve">    </w:t>
      </w:r>
    </w:p>
    <w:p w14:paraId="104B210B" w14:textId="4CF25108"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3C56C8EB" w14:textId="77777777" w:rsidR="00EF6E29" w:rsidRDefault="00EF6E29" w:rsidP="004F02AD">
      <w:pPr>
        <w:ind w:right="309"/>
        <w:jc w:val="both"/>
        <w:rPr>
          <w:rFonts w:ascii="GHEA Grapalat" w:hAnsi="GHEA Grapalat"/>
          <w:bCs/>
          <w:i/>
          <w:sz w:val="18"/>
          <w:szCs w:val="18"/>
          <w:lang w:val="es-ES"/>
        </w:rPr>
      </w:pPr>
    </w:p>
    <w:p w14:paraId="44B2BF34" w14:textId="69494E89"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31DA8">
        <w:rPr>
          <w:rFonts w:ascii="GHEA Grapalat" w:hAnsi="GHEA Grapalat"/>
          <w:i/>
          <w:sz w:val="16"/>
          <w:szCs w:val="16"/>
          <w:lang w:val="hy-AM"/>
        </w:rPr>
        <w:t>եթե</w:t>
      </w:r>
      <w:r w:rsidRPr="001E7733">
        <w:rPr>
          <w:rFonts w:ascii="GHEA Grapalat" w:hAnsi="GHEA Grapalat"/>
          <w:i/>
          <w:sz w:val="16"/>
          <w:szCs w:val="16"/>
          <w:lang w:val="af-ZA"/>
        </w:rPr>
        <w:t xml:space="preserve"> </w:t>
      </w:r>
      <w:r w:rsidRPr="00031DA8">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sidRPr="00031DA8">
        <w:rPr>
          <w:rFonts w:ascii="GHEA Grapalat" w:hAnsi="GHEA Grapalat"/>
          <w:i/>
          <w:sz w:val="16"/>
          <w:szCs w:val="16"/>
          <w:lang w:val="hy-AM"/>
        </w:rPr>
        <w:t>ապա</w:t>
      </w:r>
      <w:r w:rsidRPr="001E7733">
        <w:rPr>
          <w:rFonts w:ascii="GHEA Grapalat" w:hAnsi="GHEA Grapalat"/>
          <w:i/>
          <w:sz w:val="16"/>
          <w:szCs w:val="16"/>
          <w:lang w:val="af-ZA"/>
        </w:rPr>
        <w:t xml:space="preserve"> </w:t>
      </w:r>
      <w:r w:rsidRPr="00031DA8">
        <w:rPr>
          <w:rFonts w:ascii="GHEA Grapalat" w:hAnsi="GHEA Grapalat"/>
          <w:i/>
          <w:sz w:val="16"/>
          <w:szCs w:val="16"/>
          <w:lang w:val="hy-AM"/>
        </w:rPr>
        <w:t>տվյալ</w:t>
      </w:r>
      <w:r w:rsidRPr="001E7733">
        <w:rPr>
          <w:rFonts w:ascii="GHEA Grapalat" w:hAnsi="GHEA Grapalat"/>
          <w:i/>
          <w:sz w:val="16"/>
          <w:szCs w:val="16"/>
          <w:lang w:val="af-ZA"/>
        </w:rPr>
        <w:t xml:space="preserve"> </w:t>
      </w:r>
      <w:r w:rsidRPr="00031DA8">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31DA8">
        <w:rPr>
          <w:rFonts w:ascii="GHEA Grapalat" w:hAnsi="GHEA Grapalat"/>
          <w:i/>
          <w:sz w:val="16"/>
          <w:szCs w:val="16"/>
          <w:lang w:val="hy-AM"/>
        </w:rPr>
        <w:t>գծով</w:t>
      </w:r>
      <w:r w:rsidRPr="001E7733">
        <w:rPr>
          <w:rFonts w:ascii="GHEA Grapalat" w:hAnsi="GHEA Grapalat"/>
          <w:i/>
          <w:sz w:val="16"/>
          <w:szCs w:val="16"/>
          <w:lang w:val="af-ZA"/>
        </w:rPr>
        <w:t xml:space="preserve"> </w:t>
      </w:r>
      <w:r w:rsidRPr="00031DA8">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31DA8">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31DA8">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հարկի</w:t>
      </w:r>
      <w:r w:rsidRPr="001E7733">
        <w:rPr>
          <w:rFonts w:ascii="GHEA Grapalat" w:hAnsi="GHEA Grapalat"/>
          <w:i/>
          <w:sz w:val="16"/>
          <w:szCs w:val="16"/>
          <w:lang w:val="af-ZA"/>
        </w:rPr>
        <w:t xml:space="preserve"> </w:t>
      </w:r>
      <w:r w:rsidRPr="00031DA8">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31DA8">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31DA8">
        <w:rPr>
          <w:rFonts w:ascii="GHEA Grapalat" w:hAnsi="GHEA Grapalat"/>
          <w:i/>
          <w:sz w:val="16"/>
          <w:szCs w:val="16"/>
          <w:lang w:val="hy-AM"/>
        </w:rPr>
        <w:t>րդ</w:t>
      </w:r>
      <w:r w:rsidRPr="001E7733">
        <w:rPr>
          <w:rFonts w:ascii="GHEA Grapalat" w:hAnsi="GHEA Grapalat"/>
          <w:i/>
          <w:sz w:val="16"/>
          <w:szCs w:val="16"/>
          <w:lang w:val="af-ZA"/>
        </w:rPr>
        <w:t xml:space="preserve"> </w:t>
      </w:r>
      <w:r w:rsidRPr="00031DA8">
        <w:rPr>
          <w:rFonts w:ascii="GHEA Grapalat" w:hAnsi="GHEA Grapalat"/>
          <w:i/>
          <w:sz w:val="16"/>
          <w:szCs w:val="16"/>
          <w:lang w:val="hy-AM"/>
        </w:rPr>
        <w:t>սյունակում։</w:t>
      </w:r>
    </w:p>
    <w:p w14:paraId="7390059F" w14:textId="77777777" w:rsidR="00B2572B" w:rsidRPr="004F02AD" w:rsidRDefault="00B2572B" w:rsidP="00EF3662">
      <w:pPr>
        <w:rPr>
          <w:rFonts w:ascii="GHEA Grapalat" w:hAnsi="GHEA Grapalat" w:cs="Sylfaen"/>
          <w:i/>
          <w:sz w:val="16"/>
          <w:szCs w:val="16"/>
          <w:lang w:val="es-ES" w:eastAsia="ru-RU"/>
        </w:rPr>
      </w:pPr>
    </w:p>
    <w:p w14:paraId="77349753" w14:textId="77777777" w:rsidR="00B2572B" w:rsidRPr="00F566BF" w:rsidRDefault="00B2572B" w:rsidP="00EF3662">
      <w:pPr>
        <w:pStyle w:val="BodyTextIndent3"/>
        <w:spacing w:line="240" w:lineRule="auto"/>
        <w:jc w:val="right"/>
        <w:rPr>
          <w:rFonts w:ascii="GHEA Grapalat" w:hAnsi="GHEA Grapalat"/>
          <w:i/>
          <w:lang w:val="hy-AM"/>
        </w:rPr>
      </w:pPr>
    </w:p>
    <w:p w14:paraId="379E4104" w14:textId="77777777" w:rsidR="00B2572B" w:rsidRPr="00F566BF" w:rsidRDefault="00B2572B" w:rsidP="00EF3662">
      <w:pPr>
        <w:pStyle w:val="BodyTextIndent3"/>
        <w:spacing w:line="240" w:lineRule="auto"/>
        <w:jc w:val="right"/>
        <w:rPr>
          <w:rFonts w:ascii="GHEA Grapalat" w:hAnsi="GHEA Grapalat"/>
          <w:i/>
          <w:lang w:val="hy-AM"/>
        </w:rPr>
      </w:pPr>
    </w:p>
    <w:p w14:paraId="4D3105A7" w14:textId="77777777" w:rsidR="00B2572B" w:rsidRPr="00F566BF" w:rsidRDefault="00B2572B" w:rsidP="00EF3662">
      <w:pPr>
        <w:pStyle w:val="BodyTextIndent3"/>
        <w:spacing w:line="240" w:lineRule="auto"/>
        <w:jc w:val="right"/>
        <w:rPr>
          <w:rFonts w:ascii="GHEA Grapalat" w:hAnsi="GHEA Grapalat"/>
          <w:i/>
          <w:lang w:val="hy-AM"/>
        </w:rPr>
      </w:pPr>
    </w:p>
    <w:p w14:paraId="6CB2B148" w14:textId="77777777" w:rsidR="00B2572B" w:rsidRPr="00F566B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3C6FE8F4" w14:textId="7BC244B2" w:rsidR="00091EBC" w:rsidRPr="002D4DC4" w:rsidRDefault="00325A9F" w:rsidP="00973D3D">
      <w:pPr>
        <w:pStyle w:val="BodyTextIndent3"/>
        <w:spacing w:line="240" w:lineRule="auto"/>
        <w:jc w:val="right"/>
        <w:rPr>
          <w:rFonts w:ascii="GHEA Grapalat" w:hAnsi="GHEA Grapalat" w:cs="Arial"/>
          <w:b/>
          <w:lang w:val="hy-AM"/>
        </w:rPr>
      </w:pPr>
      <w:r>
        <w:rPr>
          <w:rFonts w:ascii="GHEA Grapalat" w:hAnsi="GHEA Grapalat"/>
          <w:b/>
          <w:lang w:val="hy-AM"/>
        </w:rPr>
        <w:lastRenderedPageBreak/>
        <w:t xml:space="preserve">                                                                                                                                             </w:t>
      </w:r>
      <w:r w:rsidR="00091EBC" w:rsidRPr="00F566BF">
        <w:rPr>
          <w:rFonts w:ascii="GHEA Grapalat" w:hAnsi="GHEA Grapalat" w:cs="Sylfaen"/>
          <w:b/>
          <w:lang w:val="hy-AM"/>
        </w:rPr>
        <w:t>Հավելված</w:t>
      </w:r>
      <w:r w:rsidR="00091EBC" w:rsidRPr="00F566BF">
        <w:rPr>
          <w:rFonts w:ascii="GHEA Grapalat" w:hAnsi="GHEA Grapalat" w:cs="Arial"/>
          <w:b/>
          <w:lang w:val="hy-AM"/>
        </w:rPr>
        <w:t xml:space="preserve"> </w:t>
      </w:r>
      <w:r w:rsidR="00BF7D70" w:rsidRPr="002D4DC4">
        <w:rPr>
          <w:rFonts w:ascii="GHEA Grapalat" w:hAnsi="GHEA Grapalat" w:cs="Arial"/>
          <w:b/>
          <w:lang w:val="hy-AM"/>
        </w:rPr>
        <w:t>5</w:t>
      </w:r>
    </w:p>
    <w:p w14:paraId="2C48A8D1" w14:textId="0E928F72" w:rsidR="00091EBC" w:rsidRPr="00F566BF" w:rsidRDefault="00091EBC" w:rsidP="00091EBC">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AE330B">
        <w:rPr>
          <w:rFonts w:ascii="GHEA Grapalat" w:hAnsi="GHEA Grapalat"/>
          <w:b/>
          <w:lang w:val="hy-AM"/>
        </w:rPr>
        <w:t>ԵՔ-ԲՄԽԾՁԲ-</w:t>
      </w:r>
      <w:r w:rsidR="00D12E88">
        <w:rPr>
          <w:rFonts w:ascii="GHEA Grapalat" w:hAnsi="GHEA Grapalat"/>
          <w:b/>
          <w:lang w:val="hy-AM"/>
        </w:rPr>
        <w:t>26/26</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7A811B09" w14:textId="1A9799AA" w:rsidR="00091EBC" w:rsidRPr="00F566BF" w:rsidRDefault="00AE330B"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Բաց</w:t>
      </w:r>
      <w:r w:rsidR="00091EBC" w:rsidRPr="00F566BF">
        <w:rPr>
          <w:rFonts w:ascii="GHEA Grapalat" w:hAnsi="GHEA Grapalat" w:cs="Arial"/>
          <w:b/>
          <w:lang w:val="hy-AM"/>
        </w:rPr>
        <w:t xml:space="preserve"> մրցույթի </w:t>
      </w:r>
      <w:r w:rsidR="00091EBC" w:rsidRPr="00F566BF">
        <w:rPr>
          <w:rFonts w:ascii="GHEA Grapalat" w:hAnsi="GHEA Grapalat" w:cs="Sylfaen"/>
          <w:b/>
          <w:lang w:val="hy-AM"/>
        </w:rPr>
        <w:t>հրավերի</w:t>
      </w:r>
    </w:p>
    <w:p w14:paraId="45F7228D" w14:textId="77777777" w:rsidR="00091EBC" w:rsidRPr="00F566BF" w:rsidRDefault="00091EBC" w:rsidP="00091EBC">
      <w:pPr>
        <w:pStyle w:val="BodyTextIndent3"/>
        <w:spacing w:line="240" w:lineRule="auto"/>
        <w:jc w:val="right"/>
        <w:rPr>
          <w:rFonts w:ascii="GHEA Grapalat" w:hAnsi="GHEA Grapalat" w:cs="Sylfaen"/>
          <w:b/>
          <w:lang w:val="hy-AM"/>
        </w:rPr>
      </w:pPr>
    </w:p>
    <w:p w14:paraId="34F565D9" w14:textId="77777777" w:rsidR="00091EBC" w:rsidRPr="002D4DC4"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4550FB84" w14:textId="77777777" w:rsidR="001C7C1A" w:rsidRPr="00F566BF" w:rsidRDefault="001C7C1A" w:rsidP="001C7C1A">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4ECDCDF2" w14:textId="77777777" w:rsidR="00091EBC" w:rsidRPr="002D4DC4"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ab/>
        <w:t xml:space="preserve">1.Սույն երաշխիքը (այսուհետ՝ երաշխիք) հանդիսանում է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0894A36B" w14:textId="77777777" w:rsidR="00091EBC" w:rsidRPr="002D4DC4" w:rsidRDefault="00091EBC" w:rsidP="00091EBC">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494DFFDC" w14:textId="5762FCEA" w:rsidR="00091EBC" w:rsidRPr="00F566BF"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b w:val="0"/>
          <w:bCs w:val="0"/>
          <w:sz w:val="20"/>
          <w:szCs w:val="20"/>
          <w:lang w:val="hy-AM"/>
        </w:rPr>
        <w:t xml:space="preserve">(այսուհետ՝ բենեֆիցիար) և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00F71502">
        <w:rPr>
          <w:rStyle w:val="Strong"/>
          <w:rFonts w:ascii="GHEA Grapalat" w:hAnsi="GHEA Grapalat"/>
          <w:b w:val="0"/>
          <w:bCs w:val="0"/>
          <w:sz w:val="20"/>
          <w:szCs w:val="20"/>
          <w:lang w:val="hy-AM"/>
        </w:rPr>
        <w:t xml:space="preserve"> </w:t>
      </w:r>
      <w:r w:rsidR="002F4517" w:rsidRPr="004B2068">
        <w:rPr>
          <w:rStyle w:val="Strong"/>
          <w:rFonts w:ascii="GHEA Grapalat" w:hAnsi="GHEA Grapalat"/>
          <w:b w:val="0"/>
          <w:bCs w:val="0"/>
          <w:sz w:val="20"/>
          <w:szCs w:val="20"/>
          <w:lang w:val="hy-AM"/>
        </w:rPr>
        <w:t>(այսուհետ՝ պրի</w:t>
      </w:r>
      <w:r w:rsidR="002F4517">
        <w:rPr>
          <w:rStyle w:val="Strong"/>
          <w:rFonts w:ascii="GHEA Grapalat" w:hAnsi="GHEA Grapalat"/>
          <w:b w:val="0"/>
          <w:bCs w:val="0"/>
          <w:sz w:val="20"/>
          <w:szCs w:val="20"/>
          <w:lang w:val="hy-AM"/>
        </w:rPr>
        <w:t>ն</w:t>
      </w:r>
      <w:r w:rsidR="002F4517" w:rsidRPr="004B2068">
        <w:rPr>
          <w:rStyle w:val="Strong"/>
          <w:rFonts w:ascii="GHEA Grapalat" w:hAnsi="GHEA Grapalat"/>
          <w:b w:val="0"/>
          <w:bCs w:val="0"/>
          <w:sz w:val="20"/>
          <w:szCs w:val="20"/>
          <w:lang w:val="hy-AM"/>
        </w:rPr>
        <w:t xml:space="preserve">ցիպալ) </w:t>
      </w:r>
      <w:r w:rsidRPr="002D4DC4">
        <w:rPr>
          <w:rStyle w:val="Strong"/>
          <w:rFonts w:ascii="GHEA Grapalat" w:hAnsi="GHEA Grapalat"/>
          <w:b w:val="0"/>
          <w:bCs w:val="0"/>
          <w:sz w:val="20"/>
          <w:szCs w:val="20"/>
          <w:lang w:val="hy-AM"/>
        </w:rPr>
        <w:t xml:space="preserve">միջև </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ընտրված մասնակցի </w:t>
      </w:r>
      <w:r w:rsidRPr="002D4DC4">
        <w:rPr>
          <w:rFonts w:ascii="GHEA Grapalat" w:hAnsi="GHEA Grapalat" w:cs="Sylfaen"/>
          <w:vertAlign w:val="superscript"/>
          <w:lang w:val="hy-AM"/>
        </w:rPr>
        <w:t>անվանումը</w:t>
      </w:r>
      <w:r w:rsidRPr="00F566BF">
        <w:rPr>
          <w:rFonts w:ascii="GHEA Grapalat" w:hAnsi="GHEA Grapalat" w:cs="Sylfaen"/>
          <w:vertAlign w:val="superscript"/>
          <w:lang w:val="hy-AM"/>
        </w:rPr>
        <w:t xml:space="preserve"> </w:t>
      </w:r>
    </w:p>
    <w:p w14:paraId="505D7968"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կնքվելիք N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F566BF">
        <w:rPr>
          <w:rFonts w:ascii="GHEA Grapalat" w:hAnsi="GHEA Grapalat" w:cs="Sylfaen"/>
          <w:vertAlign w:val="superscript"/>
          <w:lang w:val="hy-AM"/>
        </w:rPr>
        <w:t xml:space="preserve">կնքվելիք պայմանագրի </w:t>
      </w:r>
      <w:r w:rsidR="007A5E2D" w:rsidRPr="002D4DC4">
        <w:rPr>
          <w:rFonts w:ascii="GHEA Grapalat" w:hAnsi="GHEA Grapalat" w:cs="Sylfaen"/>
          <w:vertAlign w:val="superscript"/>
          <w:lang w:val="hy-AM"/>
        </w:rPr>
        <w:t>համարը</w:t>
      </w:r>
    </w:p>
    <w:p w14:paraId="0FF3D634"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Pr>
          <w:rStyle w:val="Strong"/>
          <w:rFonts w:ascii="GHEA Grapalat" w:hAnsi="GHEA Grapalat"/>
          <w:b w:val="0"/>
          <w:bCs w:val="0"/>
          <w:sz w:val="20"/>
          <w:szCs w:val="20"/>
          <w:lang w:val="hy-AM"/>
        </w:rPr>
        <w:t>ում</w:t>
      </w:r>
      <w:r w:rsidRPr="002D4DC4">
        <w:rPr>
          <w:rStyle w:val="Strong"/>
          <w:rFonts w:ascii="GHEA Grapalat" w:hAnsi="GHEA Grapalat"/>
          <w:b w:val="0"/>
          <w:bCs w:val="0"/>
          <w:sz w:val="20"/>
          <w:szCs w:val="20"/>
          <w:lang w:val="hy-AM"/>
        </w:rPr>
        <w:t xml:space="preserve">: </w:t>
      </w:r>
    </w:p>
    <w:p w14:paraId="186D47FC" w14:textId="77777777" w:rsidR="00091EBC" w:rsidRPr="002D4DC4"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2. Երաշխիքով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երաշխիք տվող </w:t>
      </w:r>
    </w:p>
    <w:p w14:paraId="336F3FC7"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4DEE75BB" w14:textId="77777777"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502768DD" w14:textId="77777777" w:rsidR="00091EBC" w:rsidRPr="002D4DC4"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12EECFA3" w14:textId="5F472CBC"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(այսուհետ՝ երաշխիքի գումար)՝ պահանջն ստանալուց </w:t>
      </w:r>
      <w:r w:rsidR="00547AE2">
        <w:rPr>
          <w:rStyle w:val="Strong"/>
          <w:rFonts w:ascii="GHEA Grapalat" w:hAnsi="GHEA Grapalat"/>
          <w:b w:val="0"/>
          <w:bCs w:val="0"/>
          <w:sz w:val="20"/>
          <w:szCs w:val="20"/>
          <w:lang w:val="hy-AM"/>
        </w:rPr>
        <w:t>հինգ</w:t>
      </w:r>
      <w:r w:rsidRPr="002D4DC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2D4DC4">
        <w:rPr>
          <w:rStyle w:val="Strong"/>
          <w:rFonts w:ascii="GHEA Grapalat" w:hAnsi="GHEA Grapalat"/>
          <w:b w:val="0"/>
          <w:bCs w:val="0"/>
          <w:sz w:val="20"/>
          <w:szCs w:val="20"/>
          <w:u w:val="single"/>
          <w:lang w:val="hy-AM"/>
        </w:rPr>
        <w:tab/>
      </w:r>
      <w:r w:rsidR="006A49C6">
        <w:rPr>
          <w:rStyle w:val="Strong"/>
          <w:rFonts w:ascii="GHEA Grapalat" w:hAnsi="GHEA Grapalat"/>
          <w:b w:val="0"/>
          <w:bCs w:val="0"/>
          <w:sz w:val="20"/>
          <w:szCs w:val="20"/>
          <w:u w:val="single"/>
          <w:lang w:val="hy-AM"/>
        </w:rPr>
        <w:t xml:space="preserve">        </w:t>
      </w:r>
      <w:r w:rsidR="006A49C6" w:rsidRPr="006A49C6">
        <w:rPr>
          <w:rStyle w:val="Strong"/>
          <w:rFonts w:ascii="GHEA Grapalat" w:hAnsi="GHEA Grapalat"/>
          <w:b w:val="0"/>
          <w:bCs w:val="0"/>
          <w:sz w:val="20"/>
          <w:szCs w:val="20"/>
          <w:u w:val="single"/>
          <w:lang w:val="hy-AM"/>
        </w:rPr>
        <w:t xml:space="preserve">  </w:t>
      </w:r>
      <w:r w:rsidR="006A49C6" w:rsidRPr="006A49C6">
        <w:rPr>
          <w:rFonts w:ascii="GHEA Grapalat" w:hAnsi="GHEA Grapalat" w:cs="Arial"/>
          <w:b/>
          <w:sz w:val="20"/>
          <w:szCs w:val="20"/>
          <w:u w:val="single"/>
          <w:lang w:val="hy-AM"/>
        </w:rPr>
        <w:t>900015211429</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հաշվեհամարին փոխանցման միջոցով:</w:t>
      </w:r>
    </w:p>
    <w:p w14:paraId="6EA06286" w14:textId="7B504BFD"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Fonts w:ascii="GHEA Grapalat" w:hAnsi="GHEA Grapalat" w:cs="Sylfaen"/>
          <w:vertAlign w:val="superscript"/>
          <w:lang w:val="hy-AM"/>
        </w:rPr>
        <w:t xml:space="preserve">                                                                                      հաշվեհամարը</w:t>
      </w:r>
      <w:r w:rsidR="00767DDF" w:rsidRPr="0093002B">
        <w:rPr>
          <w:rFonts w:ascii="GHEA Grapalat" w:hAnsi="GHEA Grapalat" w:cs="Sylfaen"/>
          <w:b/>
          <w:lang w:val="es-ES"/>
        </w:rPr>
        <w:t>*</w:t>
      </w:r>
    </w:p>
    <w:p w14:paraId="19F0A55E"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4004D633"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842CF6"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00DB01B8" w:rsidRPr="00842CF6">
        <w:rPr>
          <w:rFonts w:ascii="GHEA Grapalat" w:hAnsi="GHEA Grapalat"/>
          <w:color w:val="000000"/>
          <w:sz w:val="20"/>
          <w:szCs w:val="20"/>
          <w:lang w:val="hy-AM"/>
        </w:rPr>
        <w:t xml:space="preserve">Երաշխիքը գործում է </w:t>
      </w:r>
      <w:r w:rsidR="00325A9F">
        <w:rPr>
          <w:rFonts w:ascii="GHEA Grapalat" w:hAnsi="GHEA Grapalat"/>
          <w:color w:val="000000"/>
          <w:sz w:val="20"/>
          <w:szCs w:val="20"/>
          <w:lang w:val="hy-AM"/>
        </w:rPr>
        <w:t xml:space="preserve">թողարկման պահից և ուժի մեջ է </w:t>
      </w:r>
      <w:r w:rsidR="00DB01B8" w:rsidRPr="00842CF6">
        <w:rPr>
          <w:rFonts w:ascii="GHEA Grapalat" w:hAnsi="GHEA Grapalat"/>
          <w:color w:val="000000"/>
          <w:sz w:val="20"/>
          <w:szCs w:val="20"/>
          <w:lang w:val="hy-AM"/>
        </w:rPr>
        <w:t>բենեֆիցիարի և պրի</w:t>
      </w:r>
      <w:r w:rsidR="004A0593">
        <w:rPr>
          <w:rFonts w:ascii="GHEA Grapalat" w:hAnsi="GHEA Grapalat"/>
          <w:color w:val="000000"/>
          <w:sz w:val="20"/>
          <w:szCs w:val="20"/>
          <w:lang w:val="hy-AM"/>
        </w:rPr>
        <w:t>ն</w:t>
      </w:r>
      <w:r w:rsidR="00DB01B8" w:rsidRPr="00842CF6">
        <w:rPr>
          <w:rFonts w:ascii="GHEA Grapalat" w:hAnsi="GHEA Grapalat"/>
          <w:color w:val="000000"/>
          <w:sz w:val="20"/>
          <w:szCs w:val="20"/>
          <w:lang w:val="hy-AM"/>
        </w:rPr>
        <w:t>ցիպալի միջև կնքվելիք</w:t>
      </w:r>
      <w:r w:rsidR="00325A9F">
        <w:rPr>
          <w:rFonts w:ascii="GHEA Grapalat" w:hAnsi="GHEA Grapalat"/>
          <w:color w:val="000000"/>
          <w:sz w:val="20"/>
          <w:szCs w:val="20"/>
          <w:lang w:val="hy-AM"/>
        </w:rPr>
        <w:t xml:space="preserve"> </w:t>
      </w:r>
      <w:r w:rsidR="00DB01B8" w:rsidRPr="00842CF6">
        <w:rPr>
          <w:rFonts w:ascii="GHEA Grapalat" w:hAnsi="GHEA Grapalat"/>
          <w:color w:val="000000"/>
          <w:sz w:val="20"/>
          <w:szCs w:val="20"/>
          <w:lang w:val="hy-AM"/>
        </w:rPr>
        <w:t xml:space="preserve">N </w:t>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p>
    <w:p w14:paraId="79EB6C42" w14:textId="77777777" w:rsidR="00DB01B8" w:rsidRPr="00842CF6"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57A52B58" w14:textId="77777777" w:rsidR="00DB01B8" w:rsidRPr="00842CF6"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1683B853" w:rsidR="00DB01B8" w:rsidRPr="006A49C6"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Pr>
          <w:rFonts w:ascii="GHEA Grapalat" w:hAnsi="GHEA Grapalat"/>
          <w:color w:val="000000"/>
          <w:sz w:val="20"/>
          <w:szCs w:val="20"/>
          <w:lang w:val="hy-AM"/>
        </w:rPr>
        <w:t>՝</w:t>
      </w:r>
      <w:r w:rsidR="00325A9F" w:rsidRPr="008242F8">
        <w:rPr>
          <w:rFonts w:ascii="GHEA Grapalat" w:hAnsi="GHEA Grapalat"/>
          <w:color w:val="000000"/>
          <w:sz w:val="20"/>
          <w:szCs w:val="20"/>
          <w:lang w:val="hy-AM"/>
        </w:rPr>
        <w:t xml:space="preserve">  </w:t>
      </w:r>
      <w:hyperlink r:id="rId12" w:history="1">
        <w:r w:rsidR="001B3F20">
          <w:rPr>
            <w:rStyle w:val="Hyperlink"/>
            <w:rFonts w:ascii="GHEA Grapalat" w:hAnsi="GHEA Grapalat"/>
            <w:sz w:val="20"/>
            <w:szCs w:val="20"/>
            <w:lang w:val="hy-AM"/>
          </w:rPr>
          <w:t>anahit.amirkhanyan</w:t>
        </w:r>
        <w:r w:rsidR="00B72F86">
          <w:rPr>
            <w:rStyle w:val="Hyperlink"/>
            <w:rFonts w:ascii="GHEA Grapalat" w:hAnsi="GHEA Grapalat"/>
            <w:sz w:val="20"/>
            <w:szCs w:val="20"/>
            <w:lang w:val="hy-AM"/>
          </w:rPr>
          <w:t>@yerevan.am</w:t>
        </w:r>
      </w:hyperlink>
      <w:r w:rsidR="006A49C6">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էլեկտրոնային փոստի հասցեին։     </w:t>
      </w:r>
    </w:p>
    <w:p w14:paraId="268A68B4" w14:textId="77777777" w:rsidR="00091EBC" w:rsidRPr="002D4DC4"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2D4DC4"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w:t>
      </w:r>
      <w:r w:rsidR="0091775C" w:rsidRPr="002D4DC4">
        <w:rPr>
          <w:rFonts w:ascii="GHEA Grapalat" w:hAnsi="GHEA Grapalat"/>
          <w:color w:val="000000"/>
          <w:sz w:val="20"/>
          <w:szCs w:val="20"/>
          <w:lang w:val="hy-AM"/>
        </w:rPr>
        <w:t xml:space="preserve">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0091775C" w:rsidRPr="002D4DC4">
        <w:rPr>
          <w:rFonts w:ascii="GHEA Grapalat" w:hAnsi="GHEA Grapalat"/>
          <w:color w:val="000000"/>
          <w:sz w:val="20"/>
          <w:szCs w:val="20"/>
          <w:u w:val="single"/>
          <w:lang w:val="hy-AM"/>
        </w:rPr>
        <w:tab/>
        <w:t xml:space="preserve">     </w:t>
      </w:r>
      <w:r w:rsidRPr="002D4DC4">
        <w:rPr>
          <w:rFonts w:ascii="GHEA Grapalat" w:hAnsi="GHEA Grapalat"/>
          <w:color w:val="000000"/>
          <w:sz w:val="20"/>
          <w:szCs w:val="20"/>
          <w:lang w:val="hy-AM"/>
        </w:rPr>
        <w:t xml:space="preserve"> պայմանագրի, ներառյալ նաև դրանում </w:t>
      </w:r>
      <w:r w:rsidR="0091775C" w:rsidRPr="002D4DC4">
        <w:rPr>
          <w:rFonts w:ascii="GHEA Grapalat" w:hAnsi="GHEA Grapalat"/>
          <w:color w:val="000000"/>
          <w:sz w:val="20"/>
          <w:szCs w:val="20"/>
          <w:lang w:val="hy-AM"/>
        </w:rPr>
        <w:t>կատարված</w:t>
      </w:r>
    </w:p>
    <w:p w14:paraId="66792FF9" w14:textId="77777777" w:rsidR="00DC3470" w:rsidRPr="00F566BF"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0091775C" w:rsidRPr="002D4DC4">
        <w:rPr>
          <w:rFonts w:ascii="GHEA Grapalat" w:hAnsi="GHEA Grapalat" w:cs="Sylfaen"/>
          <w:vertAlign w:val="superscript"/>
          <w:lang w:val="hy-AM"/>
        </w:rPr>
        <w:t>համարը</w:t>
      </w:r>
      <w:r w:rsidRPr="00F566BF">
        <w:rPr>
          <w:rFonts w:ascii="GHEA Grapalat" w:hAnsi="GHEA Grapalat" w:cs="Sylfaen"/>
          <w:vertAlign w:val="superscript"/>
          <w:lang w:val="hy-AM"/>
        </w:rPr>
        <w:t xml:space="preserve"> </w:t>
      </w:r>
    </w:p>
    <w:p w14:paraId="52324C6E" w14:textId="0B8D8BC1" w:rsidR="00DC3470" w:rsidRPr="002D4DC4"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2D4DC4"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B96854">
        <w:rPr>
          <w:lang w:val="hy-AM"/>
        </w:rPr>
        <w:instrText>HYPERLINK "http://www.procurement.am"</w:instrText>
      </w:r>
      <w:r>
        <w:fldChar w:fldCharType="separate"/>
      </w:r>
      <w:r w:rsidRPr="002D4DC4">
        <w:rPr>
          <w:rStyle w:val="Hyperlink"/>
          <w:rFonts w:ascii="GHEA Grapalat" w:hAnsi="GHEA Grapalat"/>
          <w:sz w:val="20"/>
          <w:szCs w:val="20"/>
          <w:lang w:val="hy-AM"/>
        </w:rPr>
        <w:t>www.procurement.am</w:t>
      </w:r>
      <w:r>
        <w:fldChar w:fldCharType="end"/>
      </w:r>
      <w:r w:rsidRPr="002D4DC4">
        <w:rPr>
          <w:rFonts w:ascii="GHEA Grapalat" w:hAnsi="GHEA Grapalat"/>
          <w:color w:val="000000"/>
          <w:sz w:val="20"/>
          <w:szCs w:val="20"/>
          <w:lang w:val="hy-AM"/>
        </w:rPr>
        <w:t xml:space="preserve"> հասց</w:t>
      </w:r>
      <w:r w:rsidR="00532A65">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sidR="00AF3D6A">
        <w:rPr>
          <w:rFonts w:ascii="GHEA Grapalat" w:hAnsi="GHEA Grapalat"/>
          <w:color w:val="000000"/>
          <w:sz w:val="20"/>
          <w:szCs w:val="20"/>
          <w:lang w:val="hy-AM"/>
        </w:rPr>
        <w:t>:</w:t>
      </w:r>
    </w:p>
    <w:p w14:paraId="31CB5776"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Pr>
          <w:rFonts w:ascii="GHEA Grapalat" w:hAnsi="GHEA Grapalat"/>
          <w:color w:val="000000"/>
          <w:sz w:val="20"/>
          <w:szCs w:val="20"/>
          <w:lang w:val="hy-AM"/>
        </w:rPr>
        <w:t>ց</w:t>
      </w:r>
      <w:r w:rsidRPr="002D4DC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2D4DC4"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w:t>
      </w:r>
      <w:r w:rsidR="00091EBC" w:rsidRPr="002D4DC4">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2D4DC4"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w:t>
      </w:r>
      <w:r w:rsidR="00091EBC" w:rsidRPr="002D4DC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0</w:t>
      </w:r>
      <w:r w:rsidRPr="002D4DC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1</w:t>
      </w:r>
      <w:r w:rsidRPr="002D4DC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w:t>
      </w:r>
      <w:r w:rsidR="0070371B" w:rsidRPr="002D4DC4">
        <w:rPr>
          <w:rFonts w:ascii="GHEA Grapalat" w:hAnsi="GHEA Grapalat"/>
          <w:color w:val="000000"/>
          <w:sz w:val="20"/>
          <w:szCs w:val="20"/>
          <w:lang w:val="hy-AM"/>
        </w:rPr>
        <w:t>մարմնի ղեկավար</w:t>
      </w:r>
      <w:r w:rsidRPr="002D4DC4">
        <w:rPr>
          <w:rFonts w:ascii="GHEA Grapalat" w:hAnsi="GHEA Grapalat"/>
          <w:color w:val="000000"/>
          <w:sz w:val="20"/>
          <w:szCs w:val="20"/>
          <w:lang w:val="hy-AM"/>
        </w:rPr>
        <w:t xml:space="preserve">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D7F2339"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6C0BE36" w14:textId="77777777" w:rsidR="00091EBC" w:rsidRPr="00F566BF"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1B4DEBC5" w14:textId="77777777" w:rsidR="00091EBC" w:rsidRPr="00F566BF" w:rsidRDefault="00091EBC" w:rsidP="00091EBC">
      <w:pPr>
        <w:pStyle w:val="BodyTextIndent3"/>
        <w:spacing w:line="240" w:lineRule="auto"/>
        <w:jc w:val="center"/>
        <w:rPr>
          <w:rFonts w:ascii="GHEA Grapalat" w:hAnsi="GHEA Grapalat" w:cs="Arial"/>
          <w:b/>
          <w:lang w:val="hy-AM"/>
        </w:rPr>
      </w:pPr>
    </w:p>
    <w:p w14:paraId="175AA95A" w14:textId="77777777" w:rsidR="00091EBC" w:rsidRPr="00F566BF" w:rsidRDefault="00091EBC" w:rsidP="00091EBC">
      <w:pPr>
        <w:pStyle w:val="BodyTextIndent3"/>
        <w:spacing w:line="240" w:lineRule="auto"/>
        <w:jc w:val="right"/>
        <w:rPr>
          <w:rFonts w:ascii="GHEA Grapalat" w:hAnsi="GHEA Grapalat"/>
          <w:szCs w:val="24"/>
          <w:lang w:val="hy-AM"/>
        </w:rPr>
      </w:pPr>
    </w:p>
    <w:p w14:paraId="5FEC540A" w14:textId="77777777" w:rsidR="00F46F1D" w:rsidRDefault="00F46F1D" w:rsidP="00631658">
      <w:pPr>
        <w:pStyle w:val="BodyTextIndent3"/>
        <w:spacing w:line="240" w:lineRule="auto"/>
        <w:jc w:val="right"/>
        <w:rPr>
          <w:rFonts w:ascii="GHEA Grapalat" w:hAnsi="GHEA Grapalat" w:cs="Sylfaen"/>
          <w:b/>
          <w:lang w:val="hy-AM"/>
        </w:rPr>
      </w:pPr>
    </w:p>
    <w:p w14:paraId="06BB8108" w14:textId="501351CA" w:rsidR="00F46F1D" w:rsidRDefault="00F46F1D" w:rsidP="00631658">
      <w:pPr>
        <w:pStyle w:val="BodyTextIndent3"/>
        <w:spacing w:line="240" w:lineRule="auto"/>
        <w:jc w:val="right"/>
        <w:rPr>
          <w:rFonts w:ascii="GHEA Grapalat" w:hAnsi="GHEA Grapalat" w:cs="Sylfaen"/>
          <w:b/>
          <w:lang w:val="hy-AM"/>
        </w:rPr>
      </w:pPr>
    </w:p>
    <w:p w14:paraId="10359F55" w14:textId="742E3766" w:rsidR="00334EFB" w:rsidRDefault="00334EFB" w:rsidP="00631658">
      <w:pPr>
        <w:pStyle w:val="BodyTextIndent3"/>
        <w:spacing w:line="240" w:lineRule="auto"/>
        <w:jc w:val="right"/>
        <w:rPr>
          <w:rFonts w:ascii="GHEA Grapalat" w:hAnsi="GHEA Grapalat" w:cs="Sylfaen"/>
          <w:b/>
          <w:lang w:val="hy-AM"/>
        </w:rPr>
      </w:pPr>
    </w:p>
    <w:p w14:paraId="2C1034C0" w14:textId="04C4646C" w:rsidR="00334EFB" w:rsidRDefault="00334EFB" w:rsidP="00631658">
      <w:pPr>
        <w:pStyle w:val="BodyTextIndent3"/>
        <w:spacing w:line="240" w:lineRule="auto"/>
        <w:jc w:val="right"/>
        <w:rPr>
          <w:rFonts w:ascii="GHEA Grapalat" w:hAnsi="GHEA Grapalat" w:cs="Sylfaen"/>
          <w:b/>
          <w:lang w:val="hy-AM"/>
        </w:rPr>
      </w:pPr>
    </w:p>
    <w:p w14:paraId="7D4D3F53" w14:textId="178346EB" w:rsidR="00334EFB" w:rsidRDefault="00334EFB" w:rsidP="00631658">
      <w:pPr>
        <w:pStyle w:val="BodyTextIndent3"/>
        <w:spacing w:line="240" w:lineRule="auto"/>
        <w:jc w:val="right"/>
        <w:rPr>
          <w:rFonts w:ascii="GHEA Grapalat" w:hAnsi="GHEA Grapalat" w:cs="Sylfaen"/>
          <w:b/>
          <w:lang w:val="hy-AM"/>
        </w:rPr>
      </w:pPr>
    </w:p>
    <w:p w14:paraId="22447147" w14:textId="36BA6458" w:rsidR="00334EFB" w:rsidRDefault="00334EFB" w:rsidP="00631658">
      <w:pPr>
        <w:pStyle w:val="BodyTextIndent3"/>
        <w:spacing w:line="240" w:lineRule="auto"/>
        <w:jc w:val="right"/>
        <w:rPr>
          <w:rFonts w:ascii="GHEA Grapalat" w:hAnsi="GHEA Grapalat" w:cs="Sylfaen"/>
          <w:b/>
          <w:lang w:val="hy-AM"/>
        </w:rPr>
      </w:pPr>
    </w:p>
    <w:p w14:paraId="27A85C9C" w14:textId="00F5A1F2" w:rsidR="00334EFB" w:rsidRDefault="00334EFB" w:rsidP="00631658">
      <w:pPr>
        <w:pStyle w:val="BodyTextIndent3"/>
        <w:spacing w:line="240" w:lineRule="auto"/>
        <w:jc w:val="right"/>
        <w:rPr>
          <w:rFonts w:ascii="GHEA Grapalat" w:hAnsi="GHEA Grapalat" w:cs="Sylfaen"/>
          <w:b/>
          <w:lang w:val="hy-AM"/>
        </w:rPr>
      </w:pPr>
    </w:p>
    <w:p w14:paraId="6A526926" w14:textId="7698C566" w:rsidR="00334EFB" w:rsidRDefault="00334EFB" w:rsidP="00631658">
      <w:pPr>
        <w:pStyle w:val="BodyTextIndent3"/>
        <w:spacing w:line="240" w:lineRule="auto"/>
        <w:jc w:val="right"/>
        <w:rPr>
          <w:rFonts w:ascii="GHEA Grapalat" w:hAnsi="GHEA Grapalat" w:cs="Sylfaen"/>
          <w:b/>
          <w:lang w:val="hy-AM"/>
        </w:rPr>
      </w:pPr>
    </w:p>
    <w:p w14:paraId="5DD9C341" w14:textId="06246F5B" w:rsidR="00334EFB" w:rsidRDefault="00334EFB" w:rsidP="00631658">
      <w:pPr>
        <w:pStyle w:val="BodyTextIndent3"/>
        <w:spacing w:line="240" w:lineRule="auto"/>
        <w:jc w:val="right"/>
        <w:rPr>
          <w:rFonts w:ascii="GHEA Grapalat" w:hAnsi="GHEA Grapalat" w:cs="Sylfaen"/>
          <w:b/>
          <w:lang w:val="hy-AM"/>
        </w:rPr>
      </w:pPr>
    </w:p>
    <w:p w14:paraId="3ED0A843" w14:textId="65D3E0A3" w:rsidR="00334EFB" w:rsidRDefault="00334EFB" w:rsidP="00631658">
      <w:pPr>
        <w:pStyle w:val="BodyTextIndent3"/>
        <w:spacing w:line="240" w:lineRule="auto"/>
        <w:jc w:val="right"/>
        <w:rPr>
          <w:rFonts w:ascii="GHEA Grapalat" w:hAnsi="GHEA Grapalat" w:cs="Sylfaen"/>
          <w:b/>
          <w:lang w:val="hy-AM"/>
        </w:rPr>
      </w:pPr>
    </w:p>
    <w:p w14:paraId="0C5DC64D" w14:textId="048D3FD5" w:rsidR="00334EFB" w:rsidRDefault="00334EFB" w:rsidP="00631658">
      <w:pPr>
        <w:pStyle w:val="BodyTextIndent3"/>
        <w:spacing w:line="240" w:lineRule="auto"/>
        <w:jc w:val="right"/>
        <w:rPr>
          <w:rFonts w:ascii="GHEA Grapalat" w:hAnsi="GHEA Grapalat" w:cs="Sylfaen"/>
          <w:b/>
          <w:lang w:val="hy-AM"/>
        </w:rPr>
      </w:pPr>
    </w:p>
    <w:p w14:paraId="39D68946" w14:textId="765D136D" w:rsidR="00334EFB" w:rsidRDefault="00334EFB" w:rsidP="00631658">
      <w:pPr>
        <w:pStyle w:val="BodyTextIndent3"/>
        <w:spacing w:line="240" w:lineRule="auto"/>
        <w:jc w:val="right"/>
        <w:rPr>
          <w:rFonts w:ascii="GHEA Grapalat" w:hAnsi="GHEA Grapalat" w:cs="Sylfaen"/>
          <w:b/>
          <w:lang w:val="hy-AM"/>
        </w:rPr>
      </w:pPr>
    </w:p>
    <w:p w14:paraId="6BBF23FF" w14:textId="1ED4E0F4" w:rsidR="00334EFB" w:rsidRDefault="00334EFB" w:rsidP="00631658">
      <w:pPr>
        <w:pStyle w:val="BodyTextIndent3"/>
        <w:spacing w:line="240" w:lineRule="auto"/>
        <w:jc w:val="right"/>
        <w:rPr>
          <w:rFonts w:ascii="GHEA Grapalat" w:hAnsi="GHEA Grapalat" w:cs="Sylfaen"/>
          <w:b/>
          <w:lang w:val="hy-AM"/>
        </w:rPr>
      </w:pPr>
    </w:p>
    <w:p w14:paraId="67C6B918" w14:textId="4DB7C05C" w:rsidR="00334EFB" w:rsidRDefault="00334EFB" w:rsidP="00631658">
      <w:pPr>
        <w:pStyle w:val="BodyTextIndent3"/>
        <w:spacing w:line="240" w:lineRule="auto"/>
        <w:jc w:val="right"/>
        <w:rPr>
          <w:rFonts w:ascii="GHEA Grapalat" w:hAnsi="GHEA Grapalat" w:cs="Sylfaen"/>
          <w:b/>
          <w:lang w:val="hy-AM"/>
        </w:rPr>
      </w:pPr>
    </w:p>
    <w:p w14:paraId="1D5B5FD1" w14:textId="557798F6" w:rsidR="00334EFB" w:rsidRDefault="00334EFB" w:rsidP="00631658">
      <w:pPr>
        <w:pStyle w:val="BodyTextIndent3"/>
        <w:spacing w:line="240" w:lineRule="auto"/>
        <w:jc w:val="right"/>
        <w:rPr>
          <w:rFonts w:ascii="GHEA Grapalat" w:hAnsi="GHEA Grapalat" w:cs="Sylfaen"/>
          <w:b/>
          <w:lang w:val="hy-AM"/>
        </w:rPr>
      </w:pPr>
    </w:p>
    <w:p w14:paraId="6833EC82" w14:textId="2B051A95" w:rsidR="00334EFB" w:rsidRDefault="00334EFB" w:rsidP="00631658">
      <w:pPr>
        <w:pStyle w:val="BodyTextIndent3"/>
        <w:spacing w:line="240" w:lineRule="auto"/>
        <w:jc w:val="right"/>
        <w:rPr>
          <w:rFonts w:ascii="GHEA Grapalat" w:hAnsi="GHEA Grapalat" w:cs="Sylfaen"/>
          <w:b/>
          <w:lang w:val="hy-AM"/>
        </w:rPr>
      </w:pPr>
    </w:p>
    <w:p w14:paraId="7DD99A6B" w14:textId="20060857" w:rsidR="00334EFB" w:rsidRDefault="00334EFB" w:rsidP="00631658">
      <w:pPr>
        <w:pStyle w:val="BodyTextIndent3"/>
        <w:spacing w:line="240" w:lineRule="auto"/>
        <w:jc w:val="right"/>
        <w:rPr>
          <w:rFonts w:ascii="GHEA Grapalat" w:hAnsi="GHEA Grapalat" w:cs="Sylfaen"/>
          <w:b/>
          <w:lang w:val="hy-AM"/>
        </w:rPr>
      </w:pPr>
    </w:p>
    <w:p w14:paraId="227AA2B0" w14:textId="55BFEC70" w:rsidR="00334EFB" w:rsidRDefault="00334EFB" w:rsidP="00631658">
      <w:pPr>
        <w:pStyle w:val="BodyTextIndent3"/>
        <w:spacing w:line="240" w:lineRule="auto"/>
        <w:jc w:val="right"/>
        <w:rPr>
          <w:rFonts w:ascii="GHEA Grapalat" w:hAnsi="GHEA Grapalat" w:cs="Sylfaen"/>
          <w:b/>
          <w:lang w:val="hy-AM"/>
        </w:rPr>
      </w:pPr>
    </w:p>
    <w:p w14:paraId="3EDE6EDC" w14:textId="764FD685" w:rsidR="00334EFB" w:rsidRDefault="00334EFB" w:rsidP="00631658">
      <w:pPr>
        <w:pStyle w:val="BodyTextIndent3"/>
        <w:spacing w:line="240" w:lineRule="auto"/>
        <w:jc w:val="right"/>
        <w:rPr>
          <w:rFonts w:ascii="GHEA Grapalat" w:hAnsi="GHEA Grapalat" w:cs="Sylfaen"/>
          <w:b/>
          <w:lang w:val="hy-AM"/>
        </w:rPr>
      </w:pPr>
    </w:p>
    <w:p w14:paraId="6FE59C08" w14:textId="569FD884" w:rsidR="00334EFB" w:rsidRDefault="00334EFB" w:rsidP="00631658">
      <w:pPr>
        <w:pStyle w:val="BodyTextIndent3"/>
        <w:spacing w:line="240" w:lineRule="auto"/>
        <w:jc w:val="right"/>
        <w:rPr>
          <w:rFonts w:ascii="GHEA Grapalat" w:hAnsi="GHEA Grapalat" w:cs="Sylfaen"/>
          <w:b/>
          <w:lang w:val="hy-AM"/>
        </w:rPr>
      </w:pPr>
    </w:p>
    <w:p w14:paraId="4D42124D" w14:textId="7AC4DF59" w:rsidR="00334EFB" w:rsidRDefault="00334EFB" w:rsidP="00631658">
      <w:pPr>
        <w:pStyle w:val="BodyTextIndent3"/>
        <w:spacing w:line="240" w:lineRule="auto"/>
        <w:jc w:val="right"/>
        <w:rPr>
          <w:rFonts w:ascii="GHEA Grapalat" w:hAnsi="GHEA Grapalat" w:cs="Sylfaen"/>
          <w:b/>
          <w:lang w:val="hy-AM"/>
        </w:rPr>
      </w:pPr>
    </w:p>
    <w:p w14:paraId="6DB94F31" w14:textId="7920005C" w:rsidR="00334EFB" w:rsidRDefault="00334EFB" w:rsidP="00631658">
      <w:pPr>
        <w:pStyle w:val="BodyTextIndent3"/>
        <w:spacing w:line="240" w:lineRule="auto"/>
        <w:jc w:val="right"/>
        <w:rPr>
          <w:rFonts w:ascii="GHEA Grapalat" w:hAnsi="GHEA Grapalat" w:cs="Sylfaen"/>
          <w:b/>
          <w:lang w:val="hy-AM"/>
        </w:rPr>
      </w:pPr>
    </w:p>
    <w:p w14:paraId="5BBAC979" w14:textId="27D01122" w:rsidR="00334EFB" w:rsidRDefault="00334EFB" w:rsidP="00631658">
      <w:pPr>
        <w:pStyle w:val="BodyTextIndent3"/>
        <w:spacing w:line="240" w:lineRule="auto"/>
        <w:jc w:val="right"/>
        <w:rPr>
          <w:rFonts w:ascii="GHEA Grapalat" w:hAnsi="GHEA Grapalat" w:cs="Sylfaen"/>
          <w:b/>
          <w:lang w:val="hy-AM"/>
        </w:rPr>
      </w:pPr>
    </w:p>
    <w:p w14:paraId="742E0796" w14:textId="24E5F536" w:rsidR="00334EFB" w:rsidRDefault="00334EFB" w:rsidP="00631658">
      <w:pPr>
        <w:pStyle w:val="BodyTextIndent3"/>
        <w:spacing w:line="240" w:lineRule="auto"/>
        <w:jc w:val="right"/>
        <w:rPr>
          <w:rFonts w:ascii="GHEA Grapalat" w:hAnsi="GHEA Grapalat" w:cs="Sylfaen"/>
          <w:b/>
          <w:lang w:val="hy-AM"/>
        </w:rPr>
      </w:pPr>
    </w:p>
    <w:p w14:paraId="24FCEBDD" w14:textId="15F14F8F" w:rsidR="00334EFB" w:rsidRDefault="00334EFB" w:rsidP="00631658">
      <w:pPr>
        <w:pStyle w:val="BodyTextIndent3"/>
        <w:spacing w:line="240" w:lineRule="auto"/>
        <w:jc w:val="right"/>
        <w:rPr>
          <w:rFonts w:ascii="GHEA Grapalat" w:hAnsi="GHEA Grapalat" w:cs="Sylfaen"/>
          <w:b/>
          <w:lang w:val="hy-AM"/>
        </w:rPr>
      </w:pPr>
    </w:p>
    <w:p w14:paraId="6585E55B" w14:textId="5CBCCE0A" w:rsidR="00334EFB" w:rsidRDefault="00334EFB" w:rsidP="00631658">
      <w:pPr>
        <w:pStyle w:val="BodyTextIndent3"/>
        <w:spacing w:line="240" w:lineRule="auto"/>
        <w:jc w:val="right"/>
        <w:rPr>
          <w:rFonts w:ascii="GHEA Grapalat" w:hAnsi="GHEA Grapalat" w:cs="Sylfaen"/>
          <w:b/>
          <w:lang w:val="hy-AM"/>
        </w:rPr>
      </w:pPr>
    </w:p>
    <w:p w14:paraId="52394ABF" w14:textId="7AF5578D" w:rsidR="00334EFB" w:rsidRDefault="00334EFB" w:rsidP="00631658">
      <w:pPr>
        <w:pStyle w:val="BodyTextIndent3"/>
        <w:spacing w:line="240" w:lineRule="auto"/>
        <w:jc w:val="right"/>
        <w:rPr>
          <w:rFonts w:ascii="GHEA Grapalat" w:hAnsi="GHEA Grapalat" w:cs="Sylfaen"/>
          <w:b/>
          <w:lang w:val="hy-AM"/>
        </w:rPr>
      </w:pPr>
    </w:p>
    <w:p w14:paraId="312CB815" w14:textId="1B9EBAD9" w:rsidR="00334EFB" w:rsidRDefault="00334EFB" w:rsidP="00631658">
      <w:pPr>
        <w:pStyle w:val="BodyTextIndent3"/>
        <w:spacing w:line="240" w:lineRule="auto"/>
        <w:jc w:val="right"/>
        <w:rPr>
          <w:rFonts w:ascii="GHEA Grapalat" w:hAnsi="GHEA Grapalat" w:cs="Sylfaen"/>
          <w:b/>
          <w:lang w:val="hy-AM"/>
        </w:rPr>
      </w:pPr>
    </w:p>
    <w:p w14:paraId="3372D9AB" w14:textId="58154FDC" w:rsidR="00334EFB" w:rsidRDefault="00334EFB" w:rsidP="00631658">
      <w:pPr>
        <w:pStyle w:val="BodyTextIndent3"/>
        <w:spacing w:line="240" w:lineRule="auto"/>
        <w:jc w:val="right"/>
        <w:rPr>
          <w:rFonts w:ascii="GHEA Grapalat" w:hAnsi="GHEA Grapalat" w:cs="Sylfaen"/>
          <w:b/>
          <w:lang w:val="hy-AM"/>
        </w:rPr>
      </w:pPr>
    </w:p>
    <w:p w14:paraId="44A5837D" w14:textId="1CB220B6" w:rsidR="00334EFB" w:rsidRDefault="00334EFB" w:rsidP="00631658">
      <w:pPr>
        <w:pStyle w:val="BodyTextIndent3"/>
        <w:spacing w:line="240" w:lineRule="auto"/>
        <w:jc w:val="right"/>
        <w:rPr>
          <w:rFonts w:ascii="GHEA Grapalat" w:hAnsi="GHEA Grapalat" w:cs="Sylfaen"/>
          <w:b/>
          <w:lang w:val="hy-AM"/>
        </w:rPr>
      </w:pPr>
    </w:p>
    <w:p w14:paraId="789DB8D6" w14:textId="55C8D7F6" w:rsidR="00334EFB" w:rsidRDefault="00334EFB" w:rsidP="00631658">
      <w:pPr>
        <w:pStyle w:val="BodyTextIndent3"/>
        <w:spacing w:line="240" w:lineRule="auto"/>
        <w:jc w:val="right"/>
        <w:rPr>
          <w:rFonts w:ascii="GHEA Grapalat" w:hAnsi="GHEA Grapalat" w:cs="Sylfaen"/>
          <w:b/>
          <w:lang w:val="hy-AM"/>
        </w:rPr>
      </w:pPr>
    </w:p>
    <w:p w14:paraId="1511D9B4" w14:textId="68D97FFE" w:rsidR="00334EFB" w:rsidRDefault="00334EFB" w:rsidP="00631658">
      <w:pPr>
        <w:pStyle w:val="BodyTextIndent3"/>
        <w:spacing w:line="240" w:lineRule="auto"/>
        <w:jc w:val="right"/>
        <w:rPr>
          <w:rFonts w:ascii="GHEA Grapalat" w:hAnsi="GHEA Grapalat" w:cs="Sylfaen"/>
          <w:b/>
          <w:lang w:val="hy-AM"/>
        </w:rPr>
      </w:pPr>
    </w:p>
    <w:p w14:paraId="7B10168D" w14:textId="333E12EA" w:rsidR="00334EFB" w:rsidRDefault="00334EFB" w:rsidP="00631658">
      <w:pPr>
        <w:pStyle w:val="BodyTextIndent3"/>
        <w:spacing w:line="240" w:lineRule="auto"/>
        <w:jc w:val="right"/>
        <w:rPr>
          <w:rFonts w:ascii="GHEA Grapalat" w:hAnsi="GHEA Grapalat" w:cs="Sylfaen"/>
          <w:b/>
          <w:lang w:val="hy-AM"/>
        </w:rPr>
      </w:pPr>
    </w:p>
    <w:p w14:paraId="6F685FDD" w14:textId="12329EB8" w:rsidR="00334EFB" w:rsidRDefault="00334EFB" w:rsidP="00631658">
      <w:pPr>
        <w:pStyle w:val="BodyTextIndent3"/>
        <w:spacing w:line="240" w:lineRule="auto"/>
        <w:jc w:val="right"/>
        <w:rPr>
          <w:rFonts w:ascii="GHEA Grapalat" w:hAnsi="GHEA Grapalat" w:cs="Sylfaen"/>
          <w:b/>
          <w:lang w:val="hy-AM"/>
        </w:rPr>
      </w:pPr>
    </w:p>
    <w:p w14:paraId="3AFFAF04" w14:textId="7DEA12CD" w:rsidR="00334EFB" w:rsidRDefault="00334EFB" w:rsidP="00631658">
      <w:pPr>
        <w:pStyle w:val="BodyTextIndent3"/>
        <w:spacing w:line="240" w:lineRule="auto"/>
        <w:jc w:val="right"/>
        <w:rPr>
          <w:rFonts w:ascii="GHEA Grapalat" w:hAnsi="GHEA Grapalat" w:cs="Sylfaen"/>
          <w:b/>
          <w:lang w:val="hy-AM"/>
        </w:rPr>
      </w:pPr>
    </w:p>
    <w:p w14:paraId="17E04753" w14:textId="121CF094" w:rsidR="00334EFB" w:rsidRDefault="00334EFB" w:rsidP="00631658">
      <w:pPr>
        <w:pStyle w:val="BodyTextIndent3"/>
        <w:spacing w:line="240" w:lineRule="auto"/>
        <w:jc w:val="right"/>
        <w:rPr>
          <w:rFonts w:ascii="GHEA Grapalat" w:hAnsi="GHEA Grapalat" w:cs="Sylfaen"/>
          <w:b/>
          <w:lang w:val="hy-AM"/>
        </w:rPr>
      </w:pPr>
    </w:p>
    <w:p w14:paraId="7B4624CB" w14:textId="4CFE8771" w:rsidR="00334EFB" w:rsidRDefault="00334EFB" w:rsidP="00631658">
      <w:pPr>
        <w:pStyle w:val="BodyTextIndent3"/>
        <w:spacing w:line="240" w:lineRule="auto"/>
        <w:jc w:val="right"/>
        <w:rPr>
          <w:rFonts w:ascii="GHEA Grapalat" w:hAnsi="GHEA Grapalat" w:cs="Sylfaen"/>
          <w:b/>
          <w:lang w:val="hy-AM"/>
        </w:rPr>
      </w:pPr>
    </w:p>
    <w:p w14:paraId="5B9ED217" w14:textId="76EEA69A" w:rsidR="00334EFB" w:rsidRDefault="00334EFB" w:rsidP="00631658">
      <w:pPr>
        <w:pStyle w:val="BodyTextIndent3"/>
        <w:spacing w:line="240" w:lineRule="auto"/>
        <w:jc w:val="right"/>
        <w:rPr>
          <w:rFonts w:ascii="GHEA Grapalat" w:hAnsi="GHEA Grapalat" w:cs="Sylfaen"/>
          <w:b/>
          <w:lang w:val="hy-AM"/>
        </w:rPr>
      </w:pPr>
    </w:p>
    <w:p w14:paraId="3C7A5184" w14:textId="3B95FA43" w:rsidR="00334EFB" w:rsidRDefault="00334EFB" w:rsidP="00631658">
      <w:pPr>
        <w:pStyle w:val="BodyTextIndent3"/>
        <w:spacing w:line="240" w:lineRule="auto"/>
        <w:jc w:val="right"/>
        <w:rPr>
          <w:rFonts w:ascii="GHEA Grapalat" w:hAnsi="GHEA Grapalat" w:cs="Sylfaen"/>
          <w:b/>
          <w:lang w:val="hy-AM"/>
        </w:rPr>
      </w:pPr>
    </w:p>
    <w:p w14:paraId="03AEB6DB" w14:textId="60A9B338" w:rsidR="00334EFB" w:rsidRDefault="00334EFB" w:rsidP="00631658">
      <w:pPr>
        <w:pStyle w:val="BodyTextIndent3"/>
        <w:spacing w:line="240" w:lineRule="auto"/>
        <w:jc w:val="right"/>
        <w:rPr>
          <w:rFonts w:ascii="GHEA Grapalat" w:hAnsi="GHEA Grapalat" w:cs="Sylfaen"/>
          <w:b/>
          <w:lang w:val="hy-AM"/>
        </w:rPr>
      </w:pPr>
    </w:p>
    <w:p w14:paraId="694D4601" w14:textId="54838C53" w:rsidR="00334EFB" w:rsidRDefault="00334EFB" w:rsidP="00631658">
      <w:pPr>
        <w:pStyle w:val="BodyTextIndent3"/>
        <w:spacing w:line="240" w:lineRule="auto"/>
        <w:jc w:val="right"/>
        <w:rPr>
          <w:rFonts w:ascii="GHEA Grapalat" w:hAnsi="GHEA Grapalat" w:cs="Sylfaen"/>
          <w:b/>
          <w:lang w:val="hy-AM"/>
        </w:rPr>
      </w:pPr>
    </w:p>
    <w:p w14:paraId="55AB1E93" w14:textId="20C0BFC0" w:rsidR="00334EFB" w:rsidRDefault="00334EFB" w:rsidP="00631658">
      <w:pPr>
        <w:pStyle w:val="BodyTextIndent3"/>
        <w:spacing w:line="240" w:lineRule="auto"/>
        <w:jc w:val="right"/>
        <w:rPr>
          <w:rFonts w:ascii="GHEA Grapalat" w:hAnsi="GHEA Grapalat" w:cs="Sylfaen"/>
          <w:b/>
          <w:lang w:val="hy-AM"/>
        </w:rPr>
      </w:pPr>
    </w:p>
    <w:p w14:paraId="1D88F421" w14:textId="2A0A657D" w:rsidR="00334EFB" w:rsidRDefault="00334EFB" w:rsidP="00631658">
      <w:pPr>
        <w:pStyle w:val="BodyTextIndent3"/>
        <w:spacing w:line="240" w:lineRule="auto"/>
        <w:jc w:val="right"/>
        <w:rPr>
          <w:rFonts w:ascii="GHEA Grapalat" w:hAnsi="GHEA Grapalat" w:cs="Sylfaen"/>
          <w:b/>
          <w:lang w:val="hy-AM"/>
        </w:rPr>
      </w:pPr>
    </w:p>
    <w:p w14:paraId="6BE43B88" w14:textId="2DCCC96B" w:rsidR="00334EFB" w:rsidRDefault="00334EFB" w:rsidP="00631658">
      <w:pPr>
        <w:pStyle w:val="BodyTextIndent3"/>
        <w:spacing w:line="240" w:lineRule="auto"/>
        <w:jc w:val="right"/>
        <w:rPr>
          <w:rFonts w:ascii="GHEA Grapalat" w:hAnsi="GHEA Grapalat" w:cs="Sylfaen"/>
          <w:b/>
          <w:lang w:val="hy-AM"/>
        </w:rPr>
      </w:pPr>
    </w:p>
    <w:p w14:paraId="2457CED6" w14:textId="77777777" w:rsidR="00334EFB" w:rsidRDefault="00334EFB" w:rsidP="00631658">
      <w:pPr>
        <w:pStyle w:val="BodyTextIndent3"/>
        <w:spacing w:line="240" w:lineRule="auto"/>
        <w:jc w:val="right"/>
        <w:rPr>
          <w:rFonts w:ascii="GHEA Grapalat" w:hAnsi="GHEA Grapalat" w:cs="Sylfaen"/>
          <w:b/>
          <w:lang w:val="hy-AM"/>
        </w:rPr>
      </w:pPr>
    </w:p>
    <w:p w14:paraId="73B07011" w14:textId="77777777" w:rsidR="00F46F1D" w:rsidRDefault="00F46F1D" w:rsidP="00631658">
      <w:pPr>
        <w:pStyle w:val="BodyTextIndent3"/>
        <w:spacing w:line="240" w:lineRule="auto"/>
        <w:jc w:val="right"/>
        <w:rPr>
          <w:rFonts w:ascii="GHEA Grapalat" w:hAnsi="GHEA Grapalat" w:cs="Sylfaen"/>
          <w:b/>
          <w:lang w:val="hy-AM"/>
        </w:rPr>
      </w:pP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00F70535" w14:textId="77777777" w:rsidR="003A39DC" w:rsidRDefault="003A39DC" w:rsidP="00631658">
      <w:pPr>
        <w:pStyle w:val="BodyTextIndent3"/>
        <w:spacing w:line="240" w:lineRule="auto"/>
        <w:jc w:val="right"/>
        <w:rPr>
          <w:rFonts w:ascii="GHEA Grapalat" w:hAnsi="GHEA Grapalat" w:cs="Sylfaen"/>
          <w:b/>
          <w:lang w:val="hy-AM"/>
        </w:rPr>
      </w:pPr>
    </w:p>
    <w:p w14:paraId="77EB5A58" w14:textId="70401C32" w:rsidR="00F15AC0" w:rsidRPr="004613C8" w:rsidRDefault="00334B2F" w:rsidP="004613C8">
      <w:pPr>
        <w:pStyle w:val="BodyTextIndent3"/>
        <w:spacing w:line="240" w:lineRule="auto"/>
        <w:jc w:val="right"/>
        <w:rPr>
          <w:rFonts w:ascii="GHEA Grapalat" w:hAnsi="GHEA Grapalat" w:cs="Sylfaen"/>
          <w:b/>
          <w:lang w:val="hy-AM"/>
        </w:rPr>
      </w:pPr>
      <w:r w:rsidRPr="00F566BF">
        <w:rPr>
          <w:rFonts w:ascii="GHEA Grapalat" w:hAnsi="GHEA Grapalat"/>
          <w:b/>
          <w:lang w:val="hy-AM"/>
        </w:rPr>
        <w:br w:type="page"/>
      </w:r>
      <w:r w:rsidR="00071D1C" w:rsidRPr="00D66974">
        <w:rPr>
          <w:rFonts w:ascii="GHEA Grapalat" w:hAnsi="GHEA Grapalat" w:cs="Sylfaen"/>
          <w:b/>
          <w:lang w:val="hy-AM"/>
        </w:rPr>
        <w:lastRenderedPageBreak/>
        <w:t xml:space="preserve">Հավելված </w:t>
      </w:r>
      <w:r w:rsidR="00F15AC0" w:rsidRPr="00D66974">
        <w:rPr>
          <w:rFonts w:ascii="GHEA Grapalat" w:hAnsi="GHEA Grapalat" w:cs="Sylfaen"/>
          <w:b/>
          <w:lang w:val="hy-AM"/>
        </w:rPr>
        <w:t>6</w:t>
      </w:r>
    </w:p>
    <w:p w14:paraId="1AF5CED8" w14:textId="35EE7028" w:rsidR="00071D1C" w:rsidRPr="00D66974" w:rsidRDefault="00071D1C" w:rsidP="00EF3662">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w:t>
      </w:r>
      <w:r w:rsidR="00AE330B">
        <w:rPr>
          <w:rFonts w:ascii="GHEA Grapalat" w:hAnsi="GHEA Grapalat" w:cs="Sylfaen"/>
          <w:b/>
          <w:lang w:val="hy-AM"/>
        </w:rPr>
        <w:t>ԵՔ-ԲՄԽԾՁԲ-</w:t>
      </w:r>
      <w:r w:rsidR="00D12E88">
        <w:rPr>
          <w:rFonts w:ascii="GHEA Grapalat" w:hAnsi="GHEA Grapalat" w:cs="Sylfaen"/>
          <w:b/>
          <w:lang w:val="hy-AM"/>
        </w:rPr>
        <w:t>26/26</w:t>
      </w:r>
      <w:r w:rsidRPr="00D66974">
        <w:rPr>
          <w:rFonts w:ascii="GHEA Grapalat" w:hAnsi="GHEA Grapalat" w:cs="Sylfaen"/>
          <w:b/>
          <w:lang w:val="hy-AM"/>
        </w:rPr>
        <w:t>»</w:t>
      </w:r>
      <w:r w:rsidR="00130202" w:rsidRPr="00D66974">
        <w:rPr>
          <w:rFonts w:ascii="GHEA Grapalat" w:hAnsi="GHEA Grapalat" w:cs="Sylfaen"/>
          <w:b/>
          <w:lang w:val="hy-AM"/>
        </w:rPr>
        <w:t>*</w:t>
      </w:r>
      <w:r w:rsidRPr="00D66974">
        <w:rPr>
          <w:rFonts w:ascii="GHEA Grapalat" w:hAnsi="GHEA Grapalat" w:cs="Sylfaen"/>
          <w:b/>
          <w:lang w:val="hy-AM"/>
        </w:rPr>
        <w:t xml:space="preserve">  ծածկագրով</w:t>
      </w:r>
    </w:p>
    <w:p w14:paraId="630CE518" w14:textId="1772FFE7" w:rsidR="00071D1C" w:rsidRDefault="00AE330B"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Բաց</w:t>
      </w:r>
      <w:r w:rsidR="00071D1C" w:rsidRPr="00D66974">
        <w:rPr>
          <w:rFonts w:ascii="GHEA Grapalat" w:hAnsi="GHEA Grapalat" w:cs="Sylfaen"/>
          <w:b/>
          <w:lang w:val="hy-AM"/>
        </w:rPr>
        <w:t xml:space="preserve"> մրցույթի հրավերի</w:t>
      </w:r>
    </w:p>
    <w:p w14:paraId="5715CA1D" w14:textId="77777777" w:rsidR="003A39DC" w:rsidRPr="00D66974" w:rsidRDefault="003A39DC" w:rsidP="00EF3662">
      <w:pPr>
        <w:pStyle w:val="BodyTextIndent3"/>
        <w:spacing w:line="240" w:lineRule="auto"/>
        <w:jc w:val="right"/>
        <w:rPr>
          <w:rFonts w:ascii="GHEA Grapalat" w:hAnsi="GHEA Grapalat" w:cs="Sylfaen"/>
          <w:b/>
          <w:lang w:val="hy-AM"/>
        </w:rPr>
      </w:pPr>
    </w:p>
    <w:p w14:paraId="00BDC581" w14:textId="77777777" w:rsidR="007678FA" w:rsidRPr="00D66974" w:rsidRDefault="007678FA" w:rsidP="00F02279">
      <w:pPr>
        <w:ind w:left="-142" w:firstLine="142"/>
        <w:jc w:val="center"/>
        <w:rPr>
          <w:rFonts w:ascii="GHEA Grapalat" w:hAnsi="GHEA Grapalat" w:cs="Sylfaen"/>
          <w:b/>
          <w:lang w:val="hy-AM"/>
        </w:rPr>
      </w:pPr>
    </w:p>
    <w:p w14:paraId="2A25C0E7" w14:textId="77777777"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ԾԱՌԱՅՈՒԹՅՈՒՆՆԵՐԻ </w:t>
      </w:r>
    </w:p>
    <w:p w14:paraId="05662FE5" w14:textId="77777777" w:rsidR="003A39DC" w:rsidRPr="00811A9F" w:rsidRDefault="003A39DC" w:rsidP="003A39DC">
      <w:pPr>
        <w:ind w:left="-142" w:firstLine="142"/>
        <w:jc w:val="center"/>
        <w:rPr>
          <w:rFonts w:ascii="GHEA Grapalat" w:hAnsi="GHEA Grapalat" w:cs="Sylfaen"/>
          <w:b/>
          <w:lang w:val="hy-AM"/>
        </w:rPr>
      </w:pPr>
      <w:r w:rsidRPr="00F566BF">
        <w:rPr>
          <w:rFonts w:ascii="GHEA Grapalat" w:hAnsi="GHEA Grapalat" w:cs="Sylfaen"/>
          <w:b/>
          <w:lang w:val="hy-AM"/>
        </w:rPr>
        <w:t>ՄԱՏՈՒՑՄԱՆ</w:t>
      </w:r>
    </w:p>
    <w:p w14:paraId="3C480CBA" w14:textId="70285A41"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 ԳՆՄԱՆ ՊԱՅՄԱՆԱԳԻՐ  </w:t>
      </w:r>
      <w:r>
        <w:rPr>
          <w:rFonts w:ascii="GHEA Grapalat" w:hAnsi="GHEA Grapalat" w:cs="Sylfaen"/>
          <w:b/>
          <w:lang w:val="hy-AM"/>
        </w:rPr>
        <w:br/>
      </w:r>
    </w:p>
    <w:p w14:paraId="5A901CBF" w14:textId="77777777" w:rsidR="007678FA" w:rsidRPr="00D66974" w:rsidRDefault="007678FA" w:rsidP="007678FA">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2B4C028C" w14:textId="77777777" w:rsidR="007678FA" w:rsidRPr="00D66974" w:rsidRDefault="007678FA" w:rsidP="007678FA">
      <w:pPr>
        <w:jc w:val="both"/>
        <w:rPr>
          <w:rFonts w:ascii="GHEA Grapalat" w:hAnsi="GHEA Grapalat"/>
          <w:i/>
          <w:sz w:val="20"/>
          <w:lang w:val="hy-AM" w:eastAsia="zh-CN"/>
        </w:rPr>
      </w:pP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27BE3C5E" w14:textId="77777777" w:rsidR="003A39DC" w:rsidRPr="003A39DC" w:rsidRDefault="003A39DC" w:rsidP="003A39DC">
      <w:pPr>
        <w:ind w:firstLine="720"/>
        <w:jc w:val="both"/>
        <w:rPr>
          <w:rFonts w:ascii="GHEA Grapalat" w:hAnsi="GHEA Grapalat" w:cs="Sylfaen"/>
          <w:sz w:val="20"/>
          <w:lang w:val="hy-AM"/>
        </w:rPr>
      </w:pPr>
      <w:r w:rsidRPr="003A39DC">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D66974" w:rsidRDefault="003A39DC" w:rsidP="003A39DC">
      <w:pPr>
        <w:ind w:firstLine="720"/>
        <w:jc w:val="both"/>
        <w:rPr>
          <w:rFonts w:ascii="GHEA Grapalat" w:hAnsi="GHEA Grapalat"/>
          <w:sz w:val="20"/>
          <w:vertAlign w:val="superscript"/>
          <w:lang w:val="hy-AM"/>
        </w:rPr>
      </w:pPr>
      <w:r w:rsidRPr="003A39DC">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D66974">
        <w:rPr>
          <w:rFonts w:ascii="GHEA Grapalat" w:hAnsi="GHEA Grapalat"/>
          <w:sz w:val="20"/>
          <w:lang w:val="hy-AM"/>
        </w:rPr>
        <w:t>:</w:t>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1F3C380F"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003A39DC" w:rsidRPr="003A39DC">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D66974">
        <w:rPr>
          <w:rFonts w:ascii="GHEA Grapalat" w:hAnsi="GHEA Grapalat" w:cs="Times Armenian"/>
          <w:sz w:val="20"/>
          <w:lang w:val="hy-AM"/>
        </w:rPr>
        <w:t>.</w:t>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158EBAEF"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lastRenderedPageBreak/>
        <w:t>2.4 Կատարողը պարտավոր է`</w:t>
      </w: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837C18" w:rsidRPr="00837C18">
        <w:rPr>
          <w:rFonts w:ascii="GHEA Grapalat" w:hAnsi="GHEA Grapalat"/>
          <w:sz w:val="20"/>
          <w:lang w:val="hy-AM"/>
        </w:rPr>
        <w:t>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2.4.4 </w:t>
      </w:r>
      <w:r w:rsidRPr="004F0586">
        <w:rPr>
          <w:rFonts w:ascii="GHEA Grapalat" w:hAnsi="GHEA Grapalat" w:cs="Sylfaen"/>
          <w:sz w:val="20"/>
          <w:lang w:val="hy-AM"/>
        </w:rPr>
        <w:t>Կապալի</w:t>
      </w:r>
      <w:r w:rsidRPr="004F0586">
        <w:rPr>
          <w:rFonts w:ascii="GHEA Grapalat" w:hAnsi="GHEA Grapalat"/>
          <w:sz w:val="20"/>
          <w:lang w:val="hy-AM"/>
        </w:rPr>
        <w:t xml:space="preserve"> </w:t>
      </w:r>
      <w:r w:rsidRPr="004F0586">
        <w:rPr>
          <w:rFonts w:ascii="GHEA Grapalat" w:hAnsi="GHEA Grapalat" w:cs="Sylfaen"/>
          <w:sz w:val="20"/>
          <w:lang w:val="hy-AM"/>
        </w:rPr>
        <w:t>օբյեկտի</w:t>
      </w:r>
      <w:r w:rsidRPr="004F0586">
        <w:rPr>
          <w:rFonts w:ascii="GHEA Grapalat" w:hAnsi="GHEA Grapalat"/>
          <w:sz w:val="20"/>
          <w:lang w:val="hy-AM"/>
        </w:rPr>
        <w:t xml:space="preserve"> </w:t>
      </w:r>
      <w:r w:rsidRPr="004F0586">
        <w:rPr>
          <w:rFonts w:ascii="GHEA Grapalat" w:hAnsi="GHEA Grapalat" w:cs="Sylfaen"/>
          <w:sz w:val="20"/>
          <w:lang w:val="hy-AM"/>
        </w:rPr>
        <w:t>և</w:t>
      </w:r>
      <w:r w:rsidRPr="004F0586">
        <w:rPr>
          <w:rFonts w:ascii="GHEA Grapalat" w:hAnsi="GHEA Grapalat"/>
          <w:sz w:val="20"/>
          <w:lang w:val="hy-AM"/>
        </w:rPr>
        <w:t xml:space="preserve"> </w:t>
      </w:r>
      <w:r w:rsidRPr="004F0586">
        <w:rPr>
          <w:rFonts w:ascii="GHEA Grapalat" w:hAnsi="GHEA Grapalat" w:cs="Sylfaen"/>
          <w:sz w:val="20"/>
          <w:lang w:val="hy-AM"/>
        </w:rPr>
        <w:t>դրա</w:t>
      </w:r>
      <w:r w:rsidRPr="004F0586">
        <w:rPr>
          <w:rFonts w:ascii="GHEA Grapalat" w:hAnsi="GHEA Grapalat"/>
          <w:sz w:val="20"/>
          <w:lang w:val="hy-AM"/>
        </w:rPr>
        <w:t xml:space="preserve"> </w:t>
      </w:r>
      <w:r w:rsidRPr="004F0586">
        <w:rPr>
          <w:rFonts w:ascii="GHEA Grapalat" w:hAnsi="GHEA Grapalat" w:cs="Sylfaen"/>
          <w:sz w:val="20"/>
          <w:lang w:val="hy-AM"/>
        </w:rPr>
        <w:t>առանձին</w:t>
      </w:r>
      <w:r w:rsidRPr="004F0586">
        <w:rPr>
          <w:rFonts w:ascii="GHEA Grapalat" w:hAnsi="GHEA Grapalat"/>
          <w:sz w:val="20"/>
          <w:lang w:val="hy-AM"/>
        </w:rPr>
        <w:t xml:space="preserve"> </w:t>
      </w:r>
      <w:r w:rsidRPr="004F0586">
        <w:rPr>
          <w:rFonts w:ascii="GHEA Grapalat" w:hAnsi="GHEA Grapalat" w:cs="Sylfaen"/>
          <w:sz w:val="20"/>
          <w:lang w:val="hy-AM"/>
        </w:rPr>
        <w:t>մասերի</w:t>
      </w:r>
      <w:r w:rsidRPr="004F0586">
        <w:rPr>
          <w:rFonts w:ascii="GHEA Grapalat" w:hAnsi="GHEA Grapalat"/>
          <w:sz w:val="20"/>
          <w:lang w:val="hy-AM"/>
        </w:rPr>
        <w:t xml:space="preserve"> </w:t>
      </w:r>
      <w:r w:rsidRPr="004F0586">
        <w:rPr>
          <w:rFonts w:ascii="GHEA Grapalat" w:hAnsi="GHEA Grapalat" w:cs="Sylfaen"/>
          <w:sz w:val="20"/>
          <w:lang w:val="hy-AM"/>
        </w:rPr>
        <w:t>երաշխիքային</w:t>
      </w:r>
      <w:r w:rsidRPr="004F0586">
        <w:rPr>
          <w:rFonts w:ascii="GHEA Grapalat" w:hAnsi="GHEA Grapalat"/>
          <w:sz w:val="20"/>
          <w:lang w:val="hy-AM"/>
        </w:rPr>
        <w:t xml:space="preserve"> </w:t>
      </w:r>
      <w:r w:rsidRPr="004F0586">
        <w:rPr>
          <w:rFonts w:ascii="GHEA Grapalat" w:hAnsi="GHEA Grapalat" w:cs="Sylfaen"/>
          <w:sz w:val="20"/>
          <w:lang w:val="hy-AM"/>
        </w:rPr>
        <w:t>ժամկետներին</w:t>
      </w:r>
      <w:r w:rsidRPr="004F0586">
        <w:rPr>
          <w:rFonts w:ascii="GHEA Grapalat" w:hAnsi="GHEA Grapalat"/>
          <w:sz w:val="20"/>
          <w:lang w:val="hy-AM"/>
        </w:rPr>
        <w:t xml:space="preserve"> </w:t>
      </w:r>
      <w:r w:rsidRPr="004F0586">
        <w:rPr>
          <w:rFonts w:ascii="GHEA Grapalat" w:hAnsi="GHEA Grapalat" w:cs="Sylfaen"/>
          <w:sz w:val="20"/>
          <w:lang w:val="hy-AM"/>
        </w:rPr>
        <w:t>ներկայացվող</w:t>
      </w:r>
      <w:r w:rsidRPr="004F0586">
        <w:rPr>
          <w:rFonts w:ascii="GHEA Grapalat" w:hAnsi="GHEA Grapalat"/>
          <w:sz w:val="20"/>
          <w:lang w:val="hy-AM"/>
        </w:rPr>
        <w:t xml:space="preserve"> </w:t>
      </w:r>
      <w:r w:rsidRPr="004F0586">
        <w:rPr>
          <w:rFonts w:ascii="GHEA Grapalat" w:hAnsi="GHEA Grapalat" w:cs="Sylfaen"/>
          <w:sz w:val="20"/>
          <w:lang w:val="hy-AM"/>
        </w:rPr>
        <w:t>պահանջները</w:t>
      </w:r>
      <w:r w:rsidRPr="004F0586">
        <w:rPr>
          <w:rFonts w:ascii="GHEA Grapalat" w:hAnsi="GHEA Grapalat"/>
          <w:sz w:val="20"/>
          <w:lang w:val="hy-AM"/>
        </w:rPr>
        <w:t xml:space="preserve"> </w:t>
      </w:r>
      <w:r w:rsidRPr="004F0586">
        <w:rPr>
          <w:rFonts w:ascii="GHEA Grapalat" w:hAnsi="GHEA Grapalat" w:cs="Sylfaen"/>
          <w:sz w:val="20"/>
          <w:lang w:val="hy-AM"/>
        </w:rPr>
        <w:t>ներկայացված</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նախագծանախահաշվային</w:t>
      </w:r>
      <w:r w:rsidRPr="004F0586">
        <w:rPr>
          <w:rFonts w:ascii="GHEA Grapalat" w:hAnsi="GHEA Grapalat"/>
          <w:sz w:val="20"/>
          <w:lang w:val="hy-AM"/>
        </w:rPr>
        <w:t xml:space="preserve"> </w:t>
      </w:r>
      <w:r w:rsidRPr="004F0586">
        <w:rPr>
          <w:rFonts w:ascii="GHEA Grapalat" w:hAnsi="GHEA Grapalat" w:cs="Sylfaen"/>
          <w:sz w:val="20"/>
          <w:lang w:val="hy-AM"/>
        </w:rPr>
        <w:t>փաստաթղթերում</w:t>
      </w:r>
      <w:r w:rsidRPr="004F0586">
        <w:rPr>
          <w:rFonts w:ascii="GHEA Grapalat" w:hAnsi="GHEA Grapalat"/>
          <w:sz w:val="20"/>
          <w:lang w:val="hy-AM"/>
        </w:rPr>
        <w:t xml:space="preserve">: </w:t>
      </w:r>
    </w:p>
    <w:p w14:paraId="65F13E9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 2.4.5 </w:t>
      </w:r>
      <w:r w:rsidRPr="004F0586">
        <w:rPr>
          <w:rFonts w:ascii="GHEA Grapalat" w:hAnsi="GHEA Grapalat" w:cs="Sylfaen"/>
          <w:sz w:val="20"/>
          <w:lang w:val="hy-AM"/>
        </w:rPr>
        <w:t>Եթե</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պայմանագրի</w:t>
      </w:r>
      <w:r w:rsidRPr="004F0586">
        <w:rPr>
          <w:rFonts w:ascii="GHEA Grapalat" w:hAnsi="GHEA Grapalat"/>
          <w:sz w:val="20"/>
          <w:lang w:val="hy-AM"/>
        </w:rPr>
        <w:t xml:space="preserve"> 2.4.4 </w:t>
      </w:r>
      <w:r w:rsidRPr="004F0586">
        <w:rPr>
          <w:rFonts w:ascii="GHEA Grapalat" w:hAnsi="GHEA Grapalat" w:cs="Sylfaen"/>
          <w:sz w:val="20"/>
          <w:lang w:val="hy-AM"/>
        </w:rPr>
        <w:t>կետով</w:t>
      </w:r>
      <w:r w:rsidRPr="004F0586">
        <w:rPr>
          <w:rFonts w:ascii="GHEA Grapalat" w:hAnsi="GHEA Grapalat"/>
          <w:sz w:val="20"/>
          <w:lang w:val="hy-AM"/>
        </w:rPr>
        <w:t xml:space="preserve"> </w:t>
      </w:r>
      <w:r w:rsidRPr="004F0586">
        <w:rPr>
          <w:rFonts w:ascii="GHEA Grapalat" w:hAnsi="GHEA Grapalat" w:cs="Sylfaen"/>
          <w:sz w:val="20"/>
          <w:lang w:val="hy-AM"/>
        </w:rPr>
        <w:t>սահմանված</w:t>
      </w:r>
      <w:r w:rsidRPr="004F0586">
        <w:rPr>
          <w:rFonts w:ascii="GHEA Grapalat" w:hAnsi="GHEA Grapalat"/>
          <w:sz w:val="20"/>
          <w:lang w:val="hy-AM"/>
        </w:rPr>
        <w:t xml:space="preserve"> </w:t>
      </w:r>
      <w:r w:rsidRPr="004F0586">
        <w:rPr>
          <w:rFonts w:ascii="GHEA Grapalat" w:hAnsi="GHEA Grapalat" w:cs="Sylfaen"/>
          <w:sz w:val="20"/>
          <w:lang w:val="hy-AM"/>
        </w:rPr>
        <w:t>ժամկետի</w:t>
      </w:r>
      <w:r w:rsidRPr="004F0586">
        <w:rPr>
          <w:rFonts w:ascii="GHEA Grapalat" w:hAnsi="GHEA Grapalat"/>
          <w:sz w:val="20"/>
          <w:lang w:val="hy-AM"/>
        </w:rPr>
        <w:t xml:space="preserve"> </w:t>
      </w:r>
      <w:r w:rsidRPr="004F0586">
        <w:rPr>
          <w:rFonts w:ascii="GHEA Grapalat" w:hAnsi="GHEA Grapalat" w:cs="Sylfaen"/>
          <w:sz w:val="20"/>
          <w:lang w:val="hy-AM"/>
        </w:rPr>
        <w:t>ընթացքում</w:t>
      </w:r>
      <w:r w:rsidRPr="004F0586">
        <w:rPr>
          <w:rFonts w:ascii="GHEA Grapalat" w:hAnsi="GHEA Grapalat"/>
          <w:sz w:val="20"/>
          <w:lang w:val="hy-AM"/>
        </w:rPr>
        <w:t xml:space="preserve"> </w:t>
      </w:r>
      <w:r w:rsidRPr="004F0586">
        <w:rPr>
          <w:rFonts w:ascii="GHEA Grapalat" w:hAnsi="GHEA Grapalat" w:cs="Sylfaen"/>
          <w:sz w:val="20"/>
          <w:lang w:val="hy-AM"/>
        </w:rPr>
        <w:t>ի</w:t>
      </w:r>
      <w:r w:rsidRPr="004F0586">
        <w:rPr>
          <w:rFonts w:ascii="GHEA Grapalat" w:hAnsi="GHEA Grapalat"/>
          <w:sz w:val="20"/>
          <w:lang w:val="hy-AM"/>
        </w:rPr>
        <w:t xml:space="preserve"> </w:t>
      </w:r>
      <w:r w:rsidRPr="004F0586">
        <w:rPr>
          <w:rFonts w:ascii="GHEA Grapalat" w:hAnsi="GHEA Grapalat" w:cs="Sylfaen"/>
          <w:sz w:val="20"/>
          <w:lang w:val="hy-AM"/>
        </w:rPr>
        <w:t>հայտ</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գալիս</w:t>
      </w:r>
      <w:r w:rsidRPr="004F0586">
        <w:rPr>
          <w:rFonts w:ascii="GHEA Grapalat" w:hAnsi="GHEA Grapalat"/>
          <w:sz w:val="20"/>
          <w:lang w:val="hy-AM"/>
        </w:rPr>
        <w:t xml:space="preserve"> </w:t>
      </w:r>
      <w:r w:rsidRPr="004F0586">
        <w:rPr>
          <w:rFonts w:ascii="GHEA Grapalat" w:hAnsi="GHEA Grapalat" w:cs="Sylfaen"/>
          <w:sz w:val="20"/>
          <w:lang w:val="hy-AM"/>
        </w:rPr>
        <w:t>թերություններ</w:t>
      </w:r>
      <w:r w:rsidRPr="004F0586">
        <w:rPr>
          <w:rFonts w:ascii="GHEA Grapalat" w:hAnsi="GHEA Grapalat"/>
          <w:sz w:val="20"/>
          <w:lang w:val="hy-AM"/>
        </w:rPr>
        <w:t xml:space="preserve">, </w:t>
      </w:r>
      <w:r w:rsidRPr="004F0586">
        <w:rPr>
          <w:rFonts w:ascii="GHEA Grapalat" w:hAnsi="GHEA Grapalat" w:cs="Sylfaen"/>
          <w:sz w:val="20"/>
          <w:lang w:val="hy-AM"/>
        </w:rPr>
        <w:t>ապա</w:t>
      </w:r>
      <w:r w:rsidRPr="004F0586">
        <w:rPr>
          <w:rFonts w:ascii="GHEA Grapalat" w:hAnsi="GHEA Grapalat"/>
          <w:sz w:val="20"/>
          <w:lang w:val="hy-AM"/>
        </w:rPr>
        <w:t xml:space="preserve"> </w:t>
      </w:r>
      <w:r w:rsidRPr="004F0586">
        <w:rPr>
          <w:rFonts w:ascii="GHEA Grapalat" w:hAnsi="GHEA Grapalat" w:cs="Sylfaen"/>
          <w:sz w:val="20"/>
          <w:lang w:val="hy-AM"/>
        </w:rPr>
        <w:t>Կատարողը</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պայմանագրով</w:t>
      </w:r>
      <w:r w:rsidRPr="004F0586">
        <w:rPr>
          <w:rFonts w:ascii="GHEA Grapalat" w:hAnsi="GHEA Grapalat"/>
          <w:sz w:val="20"/>
          <w:lang w:val="hy-AM"/>
        </w:rPr>
        <w:t xml:space="preserve"> </w:t>
      </w:r>
      <w:r w:rsidRPr="004F0586">
        <w:rPr>
          <w:rFonts w:ascii="GHEA Grapalat" w:hAnsi="GHEA Grapalat" w:cs="Sylfaen"/>
          <w:sz w:val="20"/>
          <w:lang w:val="hy-AM"/>
        </w:rPr>
        <w:t>նախատեսված</w:t>
      </w:r>
      <w:r w:rsidRPr="004F0586">
        <w:rPr>
          <w:rFonts w:ascii="GHEA Grapalat" w:hAnsi="GHEA Grapalat"/>
          <w:sz w:val="20"/>
          <w:lang w:val="hy-AM"/>
        </w:rPr>
        <w:t xml:space="preserve"> </w:t>
      </w:r>
      <w:r w:rsidRPr="004F0586">
        <w:rPr>
          <w:rFonts w:ascii="GHEA Grapalat" w:hAnsi="GHEA Grapalat" w:cs="Sylfaen"/>
          <w:sz w:val="20"/>
          <w:lang w:val="hy-AM"/>
        </w:rPr>
        <w:t>իր</w:t>
      </w:r>
      <w:r w:rsidRPr="004F0586">
        <w:rPr>
          <w:rFonts w:ascii="GHEA Grapalat" w:hAnsi="GHEA Grapalat"/>
          <w:sz w:val="20"/>
          <w:lang w:val="hy-AM"/>
        </w:rPr>
        <w:t xml:space="preserve"> </w:t>
      </w:r>
      <w:r w:rsidRPr="004F0586">
        <w:rPr>
          <w:rFonts w:ascii="GHEA Grapalat" w:hAnsi="GHEA Grapalat" w:cs="Sylfaen"/>
          <w:sz w:val="20"/>
          <w:lang w:val="hy-AM"/>
        </w:rPr>
        <w:t>պարտավորությունները</w:t>
      </w:r>
      <w:r w:rsidRPr="004F0586">
        <w:rPr>
          <w:rFonts w:ascii="GHEA Grapalat" w:hAnsi="GHEA Grapalat"/>
          <w:sz w:val="20"/>
          <w:lang w:val="hy-AM"/>
        </w:rPr>
        <w:t xml:space="preserve"> </w:t>
      </w:r>
      <w:r w:rsidRPr="004F0586">
        <w:rPr>
          <w:rFonts w:ascii="GHEA Grapalat" w:hAnsi="GHEA Grapalat" w:cs="Sylfaen"/>
          <w:sz w:val="20"/>
          <w:lang w:val="hy-AM"/>
        </w:rPr>
        <w:t>չկատարելու</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ոչ</w:t>
      </w:r>
      <w:r w:rsidRPr="004F0586">
        <w:rPr>
          <w:rFonts w:ascii="GHEA Grapalat" w:hAnsi="GHEA Grapalat"/>
          <w:sz w:val="20"/>
          <w:lang w:val="hy-AM"/>
        </w:rPr>
        <w:t xml:space="preserve"> </w:t>
      </w:r>
      <w:r w:rsidRPr="004F0586">
        <w:rPr>
          <w:rFonts w:ascii="GHEA Grapalat" w:hAnsi="GHEA Grapalat" w:cs="Sylfaen"/>
          <w:sz w:val="20"/>
          <w:lang w:val="hy-AM"/>
        </w:rPr>
        <w:t>պատշաճ</w:t>
      </w:r>
      <w:r w:rsidRPr="004F0586">
        <w:rPr>
          <w:rFonts w:ascii="GHEA Grapalat" w:hAnsi="GHEA Grapalat"/>
          <w:sz w:val="20"/>
          <w:lang w:val="hy-AM"/>
        </w:rPr>
        <w:t xml:space="preserve"> </w:t>
      </w:r>
      <w:r w:rsidRPr="004F0586">
        <w:rPr>
          <w:rFonts w:ascii="GHEA Grapalat" w:hAnsi="GHEA Grapalat" w:cs="Sylfaen"/>
          <w:sz w:val="20"/>
          <w:lang w:val="hy-AM"/>
        </w:rPr>
        <w:t>կատարելու</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Պատվիրատուին</w:t>
      </w:r>
      <w:r w:rsidRPr="004F0586">
        <w:rPr>
          <w:rFonts w:ascii="GHEA Grapalat" w:hAnsi="GHEA Grapalat"/>
          <w:sz w:val="20"/>
          <w:lang w:val="hy-AM"/>
        </w:rPr>
        <w:t xml:space="preserve"> </w:t>
      </w:r>
      <w:r w:rsidRPr="004F0586">
        <w:rPr>
          <w:rFonts w:ascii="GHEA Grapalat" w:hAnsi="GHEA Grapalat" w:cs="Sylfaen"/>
          <w:sz w:val="20"/>
          <w:lang w:val="hy-AM"/>
        </w:rPr>
        <w:t>վճարում</w:t>
      </w:r>
      <w:r w:rsidRPr="004F0586">
        <w:rPr>
          <w:rFonts w:ascii="GHEA Grapalat" w:hAnsi="GHEA Grapalat"/>
          <w:sz w:val="20"/>
          <w:lang w:val="hy-AM"/>
        </w:rPr>
        <w:t xml:space="preserve"> </w:t>
      </w:r>
      <w:r w:rsidRPr="004F0586">
        <w:rPr>
          <w:rFonts w:ascii="GHEA Grapalat" w:hAnsi="GHEA Grapalat" w:cs="Sylfaen"/>
          <w:sz w:val="20"/>
          <w:lang w:val="hy-AM"/>
        </w:rPr>
        <w:t>է</w:t>
      </w:r>
      <w:r w:rsidRPr="004F0586">
        <w:rPr>
          <w:rFonts w:ascii="GHEA Grapalat" w:hAnsi="GHEA Grapalat"/>
          <w:sz w:val="20"/>
          <w:lang w:val="hy-AM"/>
        </w:rPr>
        <w:t xml:space="preserve"> </w:t>
      </w:r>
      <w:r w:rsidRPr="004F0586">
        <w:rPr>
          <w:rFonts w:ascii="GHEA Grapalat" w:hAnsi="GHEA Grapalat" w:cs="Sylfaen"/>
          <w:sz w:val="20"/>
          <w:lang w:val="hy-AM"/>
        </w:rPr>
        <w:t>տուգանք</w:t>
      </w:r>
      <w:r w:rsidRPr="004F0586">
        <w:rPr>
          <w:rFonts w:ascii="GHEA Grapalat" w:hAnsi="GHEA Grapalat"/>
          <w:sz w:val="20"/>
          <w:lang w:val="hy-AM"/>
        </w:rPr>
        <w:t xml:space="preserve">` </w:t>
      </w:r>
      <w:r w:rsidRPr="004F0586">
        <w:rPr>
          <w:rFonts w:ascii="GHEA Grapalat" w:hAnsi="GHEA Grapalat" w:cs="Sylfaen"/>
          <w:sz w:val="20"/>
          <w:lang w:val="hy-AM"/>
        </w:rPr>
        <w:t>հայտնաբերված</w:t>
      </w:r>
      <w:r w:rsidRPr="004F0586">
        <w:rPr>
          <w:rFonts w:ascii="GHEA Grapalat" w:hAnsi="GHEA Grapalat"/>
          <w:sz w:val="20"/>
          <w:lang w:val="hy-AM"/>
        </w:rPr>
        <w:t xml:space="preserve"> </w:t>
      </w:r>
      <w:r w:rsidRPr="004F0586">
        <w:rPr>
          <w:rFonts w:ascii="GHEA Grapalat" w:hAnsi="GHEA Grapalat" w:cs="Sylfaen"/>
          <w:sz w:val="20"/>
          <w:lang w:val="hy-AM"/>
        </w:rPr>
        <w:t>թերության</w:t>
      </w:r>
      <w:r w:rsidRPr="004F0586">
        <w:rPr>
          <w:rFonts w:ascii="GHEA Grapalat" w:hAnsi="GHEA Grapalat"/>
          <w:sz w:val="20"/>
          <w:lang w:val="hy-AM"/>
        </w:rPr>
        <w:t xml:space="preserve"> </w:t>
      </w:r>
      <w:r w:rsidRPr="004F0586">
        <w:rPr>
          <w:rFonts w:ascii="GHEA Grapalat" w:hAnsi="GHEA Grapalat" w:cs="Sylfaen"/>
          <w:sz w:val="20"/>
          <w:lang w:val="hy-AM"/>
        </w:rPr>
        <w:t>վերաց</w:t>
      </w:r>
      <w:r w:rsidRPr="004F0586">
        <w:rPr>
          <w:rFonts w:ascii="GHEA Grapalat" w:hAnsi="GHEA Grapalat"/>
          <w:sz w:val="20"/>
          <w:lang w:val="hy-AM"/>
        </w:rPr>
        <w:softHyphen/>
      </w:r>
      <w:r w:rsidRPr="004F0586">
        <w:rPr>
          <w:rFonts w:ascii="GHEA Grapalat" w:hAnsi="GHEA Grapalat" w:cs="Sylfaen"/>
          <w:sz w:val="20"/>
          <w:lang w:val="hy-AM"/>
        </w:rPr>
        <w:t>ման</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կապալառուի</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Պատվիրատուի</w:t>
      </w:r>
      <w:r w:rsidRPr="004F0586">
        <w:rPr>
          <w:rFonts w:ascii="GHEA Grapalat" w:hAnsi="GHEA Grapalat"/>
          <w:sz w:val="20"/>
          <w:lang w:val="hy-AM"/>
        </w:rPr>
        <w:t xml:space="preserve"> </w:t>
      </w:r>
      <w:r w:rsidRPr="004F0586">
        <w:rPr>
          <w:rFonts w:ascii="GHEA Grapalat" w:hAnsi="GHEA Grapalat" w:cs="Sylfaen"/>
          <w:sz w:val="20"/>
          <w:lang w:val="hy-AM"/>
        </w:rPr>
        <w:t>կողմից</w:t>
      </w:r>
      <w:r w:rsidRPr="004F0586">
        <w:rPr>
          <w:rFonts w:ascii="GHEA Grapalat" w:hAnsi="GHEA Grapalat"/>
          <w:sz w:val="20"/>
          <w:lang w:val="hy-AM"/>
        </w:rPr>
        <w:t xml:space="preserve"> </w:t>
      </w:r>
      <w:r w:rsidRPr="004F0586">
        <w:rPr>
          <w:rFonts w:ascii="GHEA Grapalat" w:hAnsi="GHEA Grapalat" w:cs="Sylfaen"/>
          <w:sz w:val="20"/>
          <w:lang w:val="hy-AM"/>
        </w:rPr>
        <w:t>իրականացված</w:t>
      </w:r>
      <w:r w:rsidRPr="004F0586">
        <w:rPr>
          <w:rFonts w:ascii="GHEA Grapalat" w:hAnsi="GHEA Grapalat"/>
          <w:sz w:val="20"/>
          <w:lang w:val="hy-AM"/>
        </w:rPr>
        <w:t xml:space="preserve"> </w:t>
      </w:r>
      <w:r w:rsidRPr="004F0586">
        <w:rPr>
          <w:rFonts w:ascii="GHEA Grapalat" w:hAnsi="GHEA Grapalat" w:cs="Sylfaen"/>
          <w:sz w:val="20"/>
          <w:lang w:val="hy-AM"/>
        </w:rPr>
        <w:t>փաստացի</w:t>
      </w:r>
      <w:r w:rsidRPr="004F0586">
        <w:rPr>
          <w:rFonts w:ascii="GHEA Grapalat" w:hAnsi="GHEA Grapalat"/>
          <w:sz w:val="20"/>
          <w:lang w:val="hy-AM"/>
        </w:rPr>
        <w:t xml:space="preserve"> </w:t>
      </w:r>
      <w:r w:rsidRPr="004F0586">
        <w:rPr>
          <w:rFonts w:ascii="GHEA Grapalat" w:hAnsi="GHEA Grapalat" w:cs="Sylfaen"/>
          <w:sz w:val="20"/>
          <w:lang w:val="hy-AM"/>
        </w:rPr>
        <w:t>ծախսերի</w:t>
      </w:r>
      <w:r w:rsidRPr="004F0586">
        <w:rPr>
          <w:rFonts w:ascii="GHEA Grapalat" w:hAnsi="GHEA Grapalat"/>
          <w:sz w:val="20"/>
          <w:lang w:val="hy-AM"/>
        </w:rPr>
        <w:t xml:space="preserve"> </w:t>
      </w:r>
      <w:r w:rsidRPr="004F0586">
        <w:rPr>
          <w:rFonts w:ascii="GHEA Grapalat" w:hAnsi="GHEA Grapalat" w:cs="Sylfaen"/>
          <w:sz w:val="20"/>
          <w:lang w:val="hy-AM"/>
        </w:rPr>
        <w:t>չափով</w:t>
      </w:r>
      <w:r w:rsidRPr="004F0586">
        <w:rPr>
          <w:rStyle w:val="FootnoteReference"/>
          <w:rFonts w:ascii="GHEA Grapalat" w:hAnsi="GHEA Grapalat"/>
          <w:sz w:val="20"/>
          <w:lang w:val="hy-AM"/>
        </w:rPr>
        <w:t>:</w:t>
      </w:r>
      <w:r w:rsidRPr="004F0586">
        <w:rPr>
          <w:rFonts w:ascii="GHEA Grapalat" w:hAnsi="GHEA Grapalat" w:cs="Tahoma"/>
          <w:spacing w:val="-10"/>
          <w:lang w:val="hy-AM"/>
        </w:rPr>
        <w:t xml:space="preserve"> </w:t>
      </w:r>
    </w:p>
    <w:p w14:paraId="6382C275" w14:textId="77777777" w:rsidR="007678FA" w:rsidRPr="00D66974" w:rsidRDefault="007678FA" w:rsidP="007678FA">
      <w:pPr>
        <w:ind w:firstLine="720"/>
        <w:jc w:val="both"/>
        <w:rPr>
          <w:rFonts w:ascii="GHEA Grapalat" w:hAnsi="GHEA Grapalat"/>
          <w:sz w:val="20"/>
          <w:lang w:val="hy-AM"/>
        </w:rPr>
      </w:pPr>
    </w:p>
    <w:p w14:paraId="2A6AE2DD"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1FFE8275" w14:textId="3B942871"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F9495C">
        <w:rPr>
          <w:lang w:val="hy-AM"/>
        </w:rPr>
        <w:t xml:space="preserve"> </w:t>
      </w:r>
      <w:r w:rsidR="00F9495C" w:rsidRPr="00F9495C">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D66974">
        <w:rPr>
          <w:rFonts w:ascii="GHEA Grapalat" w:hAnsi="GHEA Grapalat"/>
          <w:sz w:val="20"/>
          <w:lang w:val="hy-AM"/>
        </w:rPr>
        <w:t xml:space="preserve">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4164901B"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0F3BAC">
        <w:rPr>
          <w:rFonts w:ascii="GHEA Grapalat" w:hAnsi="GHEA Grapalat" w:cs="Sylfaen"/>
          <w:b/>
          <w:bCs/>
          <w:sz w:val="20"/>
          <w:szCs w:val="20"/>
          <w:u w:val="single"/>
          <w:lang w:val="hy-AM"/>
        </w:rPr>
        <w:t>20</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08A052F4" w14:textId="3F77D42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00C25873" w:rsidRPr="00D66974">
        <w:rPr>
          <w:rStyle w:val="FootnoteReference"/>
          <w:rFonts w:ascii="GHEA Grapalat" w:hAnsi="GHEA Grapalat" w:cs="Sylfaen"/>
          <w:sz w:val="20"/>
          <w:lang w:val="hy-AM"/>
        </w:rPr>
        <w:footnoteReference w:id="6"/>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F9495C">
        <w:rPr>
          <w:rFonts w:ascii="GHEA Grapalat" w:hAnsi="GHEA Grapalat"/>
          <w:b/>
          <w:bCs/>
          <w:sz w:val="20"/>
          <w:lang w:val="hy-AM"/>
        </w:rPr>
        <w:t xml:space="preserve">դեկտեմբերի </w:t>
      </w:r>
      <w:r w:rsidR="00F9495C" w:rsidRPr="00F9495C">
        <w:rPr>
          <w:rFonts w:ascii="GHEA Grapalat" w:hAnsi="GHEA Grapalat"/>
          <w:b/>
          <w:bCs/>
          <w:sz w:val="20"/>
          <w:lang w:val="hy-AM"/>
        </w:rPr>
        <w:t>25</w:t>
      </w:r>
      <w:r w:rsidRPr="00D66974">
        <w:rPr>
          <w:rFonts w:ascii="GHEA Grapalat" w:hAnsi="GHEA Grapalat"/>
          <w:sz w:val="20"/>
          <w:lang w:val="hy-AM"/>
        </w:rPr>
        <w:t xml:space="preserve">-ը: </w:t>
      </w:r>
    </w:p>
    <w:p w14:paraId="0609C28D" w14:textId="5EE5B3BA" w:rsidR="0087619B" w:rsidRPr="00D66974"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p>
    <w:p w14:paraId="6E23FC3D" w14:textId="77777777" w:rsidR="007678FA" w:rsidRPr="00D66974" w:rsidRDefault="007678FA" w:rsidP="007678FA">
      <w:pPr>
        <w:ind w:firstLine="720"/>
        <w:jc w:val="both"/>
        <w:rPr>
          <w:rFonts w:ascii="GHEA Grapalat" w:hAnsi="GHEA Grapalat" w:cs="Sylfaen"/>
          <w:sz w:val="20"/>
          <w:lang w:val="hy-AM"/>
        </w:rPr>
      </w:pPr>
    </w:p>
    <w:p w14:paraId="7590A738" w14:textId="77777777" w:rsidR="00396F13" w:rsidRPr="00D66974" w:rsidRDefault="00396F13" w:rsidP="007678FA">
      <w:pPr>
        <w:ind w:firstLine="720"/>
        <w:jc w:val="both"/>
        <w:rPr>
          <w:rFonts w:ascii="GHEA Grapalat" w:hAnsi="GHEA Grapalat" w:cs="Sylfaen"/>
          <w:sz w:val="20"/>
          <w:lang w:val="hy-AM"/>
        </w:rPr>
      </w:pPr>
    </w:p>
    <w:p w14:paraId="4F7B182D" w14:textId="2574321F" w:rsidR="007678FA" w:rsidRPr="00D66974" w:rsidRDefault="007575F9" w:rsidP="007575F9">
      <w:pPr>
        <w:ind w:left="720"/>
        <w:jc w:val="both"/>
        <w:rPr>
          <w:rFonts w:ascii="GHEA Grapalat" w:hAnsi="GHEA Grapalat" w:cs="Sylfaen"/>
          <w:b/>
          <w:sz w:val="20"/>
          <w:lang w:val="hy-AM"/>
        </w:rPr>
      </w:pPr>
      <w:r>
        <w:rPr>
          <w:rFonts w:ascii="GHEA Grapalat" w:hAnsi="GHEA Grapalat" w:cs="Sylfaen"/>
          <w:b/>
          <w:sz w:val="20"/>
          <w:lang w:val="hy-AM"/>
        </w:rPr>
        <w:t>5.</w:t>
      </w:r>
      <w:r w:rsidR="007678FA" w:rsidRPr="00D66974">
        <w:rPr>
          <w:rFonts w:ascii="GHEA Grapalat" w:hAnsi="GHEA Grapalat" w:cs="Sylfaen"/>
          <w:b/>
          <w:sz w:val="20"/>
          <w:lang w:val="hy-AM"/>
        </w:rPr>
        <w:t>ԿՈՂՄԵՐԻ ՊԱՏԱՍԽԱՆԱՏՎՈՒԹՅՈՒՆԸ</w:t>
      </w:r>
    </w:p>
    <w:p w14:paraId="405B6671" w14:textId="77777777" w:rsidR="005D1F6F" w:rsidRPr="00D66974" w:rsidRDefault="005D1F6F" w:rsidP="005D1F6F">
      <w:pPr>
        <w:ind w:left="360"/>
        <w:jc w:val="both"/>
        <w:rPr>
          <w:rFonts w:ascii="GHEA Grapalat" w:hAnsi="GHEA Grapalat" w:cs="Sylfaen"/>
          <w:b/>
          <w:sz w:val="20"/>
          <w:lang w:val="hy-AM"/>
        </w:rPr>
      </w:pP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1F2A8B5D" w:rsidR="006C09E8"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2F1537">
        <w:rPr>
          <w:rFonts w:ascii="GHEA Grapalat" w:hAnsi="GHEA Grapalat" w:cs="Sylfaen"/>
          <w:b/>
          <w:bCs/>
          <w:sz w:val="20"/>
          <w:lang w:val="hy-AM"/>
        </w:rPr>
        <w:t>3</w:t>
      </w:r>
      <w:r w:rsidRPr="00E50AB0">
        <w:rPr>
          <w:rFonts w:ascii="GHEA Grapalat" w:hAnsi="GHEA Grapalat" w:cs="Sylfaen"/>
          <w:b/>
          <w:bCs/>
          <w:sz w:val="20"/>
          <w:lang w:val="hy-AM"/>
        </w:rPr>
        <w:t xml:space="preserve"> (</w:t>
      </w:r>
      <w:r w:rsidR="002F1537">
        <w:rPr>
          <w:rFonts w:ascii="GHEA Grapalat" w:hAnsi="GHEA Grapalat" w:cs="Sylfaen"/>
          <w:b/>
          <w:bCs/>
          <w:sz w:val="20"/>
          <w:lang w:val="hy-AM"/>
        </w:rPr>
        <w:t>երեք</w:t>
      </w:r>
      <w:r w:rsidRPr="00E50AB0">
        <w:rPr>
          <w:rFonts w:ascii="GHEA Grapalat" w:hAnsi="GHEA Grapalat" w:cs="Sylfaen"/>
          <w:b/>
          <w:bCs/>
          <w:sz w:val="20"/>
          <w:lang w:val="hy-AM"/>
        </w:rPr>
        <w:t>)</w:t>
      </w:r>
      <w:r w:rsidRPr="00D66974">
        <w:rPr>
          <w:rFonts w:ascii="GHEA Grapalat" w:hAnsi="GHEA Grapalat" w:cs="Sylfaen"/>
          <w:sz w:val="20"/>
          <w:lang w:val="hy-AM"/>
        </w:rPr>
        <w:t xml:space="preserve"> տոկոսի չափով:</w:t>
      </w:r>
      <w:r w:rsidR="00C25873" w:rsidRPr="00D66974">
        <w:rPr>
          <w:rStyle w:val="FootnoteReference"/>
          <w:rFonts w:ascii="GHEA Grapalat" w:hAnsi="GHEA Grapalat" w:cs="Sylfaen"/>
          <w:sz w:val="20"/>
          <w:lang w:val="hy-AM"/>
        </w:rPr>
        <w:footnoteReference w:id="7"/>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0A90CB1C" w:rsidR="00AC12AD" w:rsidRPr="00D66974" w:rsidRDefault="007678FA" w:rsidP="007575F9">
      <w:pPr>
        <w:ind w:firstLine="709"/>
        <w:jc w:val="both"/>
        <w:rPr>
          <w:rFonts w:ascii="GHEA Grapalat" w:hAnsi="GHEA Grapalat" w:cs="Sylfaen"/>
          <w:sz w:val="20"/>
          <w:lang w:val="hy-AM"/>
        </w:rPr>
      </w:pPr>
      <w:r w:rsidRPr="00D66974">
        <w:rPr>
          <w:rFonts w:ascii="GHEA Grapalat" w:hAnsi="GHEA Grapalat"/>
          <w:sz w:val="20"/>
          <w:lang w:val="hy-AM"/>
        </w:rPr>
        <w:t xml:space="preserve"> </w:t>
      </w:r>
      <w:r w:rsidR="00AC12AD" w:rsidRPr="00D66974">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722393" w:rsidRPr="00722393">
        <w:rPr>
          <w:rFonts w:ascii="GHEA Grapalat" w:hAnsi="GHEA Grapalat" w:cs="Sylfaen"/>
          <w:b/>
          <w:bCs/>
          <w:sz w:val="20"/>
          <w:lang w:val="hy-AM"/>
        </w:rPr>
        <w:t>0,</w:t>
      </w:r>
      <w:r w:rsidR="00EC5C7F">
        <w:rPr>
          <w:rFonts w:ascii="GHEA Grapalat" w:hAnsi="GHEA Grapalat" w:cs="Sylfaen"/>
          <w:b/>
          <w:bCs/>
          <w:sz w:val="20"/>
          <w:lang w:val="hy-AM"/>
        </w:rPr>
        <w:t>18</w:t>
      </w:r>
      <w:r w:rsidR="00722393" w:rsidRPr="00722393">
        <w:rPr>
          <w:rFonts w:ascii="GHEA Grapalat" w:hAnsi="GHEA Grapalat" w:cs="Sylfaen"/>
          <w:b/>
          <w:bCs/>
          <w:sz w:val="20"/>
          <w:lang w:val="hy-AM"/>
        </w:rPr>
        <w:t xml:space="preserve"> (զրո ամբողջ </w:t>
      </w:r>
      <w:r w:rsidR="00EC5C7F">
        <w:rPr>
          <w:rFonts w:ascii="GHEA Grapalat" w:hAnsi="GHEA Grapalat" w:cs="Sylfaen"/>
          <w:b/>
          <w:bCs/>
          <w:sz w:val="20"/>
          <w:lang w:val="hy-AM"/>
        </w:rPr>
        <w:t>տասնութ</w:t>
      </w:r>
      <w:r w:rsidR="00722393" w:rsidRPr="00722393">
        <w:rPr>
          <w:rFonts w:ascii="GHEA Grapalat" w:hAnsi="GHEA Grapalat" w:cs="Sylfaen"/>
          <w:b/>
          <w:bCs/>
          <w:sz w:val="20"/>
          <w:lang w:val="hy-AM"/>
        </w:rPr>
        <w:t xml:space="preserve"> հարյուրերորդական)</w:t>
      </w:r>
      <w:r w:rsidR="00AC12AD" w:rsidRPr="00D66974">
        <w:rPr>
          <w:rFonts w:ascii="GHEA Grapalat" w:hAnsi="GHEA Grapalat" w:cs="Sylfaen"/>
          <w:sz w:val="20"/>
          <w:lang w:val="hy-AM"/>
        </w:rPr>
        <w:t xml:space="preserve"> տոկոսի չափով։</w:t>
      </w:r>
    </w:p>
    <w:p w14:paraId="300EF087" w14:textId="5C939576"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 xml:space="preserve">5.4 Պայմանագրի </w:t>
      </w:r>
      <w:r w:rsidR="009366D6" w:rsidRPr="009366D6">
        <w:rPr>
          <w:rFonts w:ascii="GHEA Grapalat" w:hAnsi="GHEA Grapalat" w:cs="Sylfaen"/>
          <w:sz w:val="20"/>
          <w:lang w:val="hy-AM"/>
        </w:rPr>
        <w:t xml:space="preserve">5.2, 5.3 և 5.5.1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D66974">
        <w:rPr>
          <w:rFonts w:ascii="GHEA Grapalat" w:hAnsi="GHEA Grapalat" w:cs="Sylfaen"/>
          <w:sz w:val="20"/>
          <w:lang w:val="hy-AM"/>
        </w:rPr>
        <w:t xml:space="preserve">սահմանված ժամկետում </w:t>
      </w:r>
      <w:r w:rsidRPr="00D66974">
        <w:rPr>
          <w:rFonts w:ascii="GHEA Grapalat" w:hAnsi="GHEA Grapalat" w:cs="Sylfaen"/>
          <w:sz w:val="20"/>
          <w:lang w:val="hy-AM"/>
        </w:rPr>
        <w:t xml:space="preserve">չվճարված գումարի </w:t>
      </w:r>
      <w:bookmarkStart w:id="10" w:name="_Hlk198635675"/>
      <w:r w:rsidRPr="00D66974">
        <w:rPr>
          <w:rFonts w:ascii="GHEA Grapalat" w:hAnsi="GHEA Grapalat" w:cs="Sylfaen"/>
          <w:sz w:val="20"/>
          <w:lang w:val="hy-AM"/>
        </w:rPr>
        <w:t>0,05 (զրո ամբողջ հինգ հարյուրերորդական)</w:t>
      </w:r>
      <w:bookmarkEnd w:id="10"/>
      <w:r w:rsidRPr="00D66974">
        <w:rPr>
          <w:rFonts w:ascii="GHEA Grapalat" w:hAnsi="GHEA Grapalat" w:cs="Sylfaen"/>
          <w:sz w:val="20"/>
          <w:lang w:val="hy-AM"/>
        </w:rPr>
        <w:t xml:space="preserve"> տոկոսի չափով։</w:t>
      </w:r>
    </w:p>
    <w:p w14:paraId="1CB790DA" w14:textId="77777777" w:rsidR="00F9495C" w:rsidRDefault="00F9495C" w:rsidP="00F9495C">
      <w:pPr>
        <w:ind w:firstLine="720"/>
        <w:jc w:val="both"/>
        <w:rPr>
          <w:rFonts w:ascii="GHEA Grapalat" w:hAnsi="GHEA Grapalat" w:cs="Sylfaen"/>
          <w:sz w:val="20"/>
          <w:lang w:val="hy-AM"/>
        </w:rPr>
      </w:pPr>
      <w:r>
        <w:rPr>
          <w:rFonts w:ascii="GHEA Grapalat" w:hAnsi="GHEA Grapalat" w:cs="Sylfaen"/>
          <w:sz w:val="20"/>
          <w:lang w:val="hy-AM"/>
        </w:rPr>
        <w:t xml:space="preserve">5.5.1 </w:t>
      </w:r>
      <w:r w:rsidRPr="00FE69FB">
        <w:rPr>
          <w:rFonts w:ascii="GHEA Grapalat" w:hAnsi="GHEA Grapalat" w:cs="Sylfaen"/>
          <w:sz w:val="20"/>
          <w:lang w:val="hy-AM"/>
        </w:rPr>
        <w:t>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
        <w:gridCol w:w="4335"/>
        <w:gridCol w:w="4274"/>
      </w:tblGrid>
      <w:tr w:rsidR="000F3BAC" w:rsidRPr="00F26A71" w14:paraId="6D7FF1A9" w14:textId="77777777" w:rsidTr="000F3BAC">
        <w:trPr>
          <w:jc w:val="center"/>
        </w:trPr>
        <w:tc>
          <w:tcPr>
            <w:tcW w:w="607" w:type="dxa"/>
            <w:tcBorders>
              <w:top w:val="single" w:sz="4" w:space="0" w:color="000000"/>
              <w:left w:val="single" w:sz="4" w:space="0" w:color="000000"/>
              <w:bottom w:val="single" w:sz="4" w:space="0" w:color="000000"/>
              <w:right w:val="single" w:sz="4" w:space="0" w:color="000000"/>
            </w:tcBorders>
            <w:hideMark/>
          </w:tcPr>
          <w:p w14:paraId="20B37556"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ru-RU"/>
              </w:rPr>
              <w:t>N</w:t>
            </w:r>
          </w:p>
        </w:tc>
        <w:tc>
          <w:tcPr>
            <w:tcW w:w="4335" w:type="dxa"/>
            <w:tcBorders>
              <w:top w:val="single" w:sz="4" w:space="0" w:color="000000"/>
              <w:left w:val="single" w:sz="4" w:space="0" w:color="000000"/>
              <w:bottom w:val="single" w:sz="4" w:space="0" w:color="000000"/>
              <w:right w:val="single" w:sz="4" w:space="0" w:color="000000"/>
            </w:tcBorders>
            <w:hideMark/>
          </w:tcPr>
          <w:p w14:paraId="1FA92A01"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Խախտումը</w:t>
            </w:r>
          </w:p>
        </w:tc>
        <w:tc>
          <w:tcPr>
            <w:tcW w:w="4274" w:type="dxa"/>
            <w:tcBorders>
              <w:top w:val="single" w:sz="4" w:space="0" w:color="000000"/>
              <w:left w:val="single" w:sz="4" w:space="0" w:color="000000"/>
              <w:bottom w:val="single" w:sz="4" w:space="0" w:color="000000"/>
              <w:right w:val="single" w:sz="4" w:space="0" w:color="000000"/>
            </w:tcBorders>
            <w:hideMark/>
          </w:tcPr>
          <w:p w14:paraId="37BD1FF6"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Պատասխանատվությունը</w:t>
            </w:r>
          </w:p>
        </w:tc>
      </w:tr>
      <w:tr w:rsidR="000F3BAC" w:rsidRPr="00F26A71" w14:paraId="68FAFEE6" w14:textId="77777777" w:rsidTr="000F3BAC">
        <w:trPr>
          <w:trHeight w:val="575"/>
          <w:jc w:val="center"/>
        </w:trPr>
        <w:tc>
          <w:tcPr>
            <w:tcW w:w="607" w:type="dxa"/>
            <w:tcBorders>
              <w:top w:val="single" w:sz="4" w:space="0" w:color="000000"/>
              <w:left w:val="single" w:sz="4" w:space="0" w:color="000000"/>
              <w:bottom w:val="single" w:sz="4" w:space="0" w:color="000000"/>
              <w:right w:val="single" w:sz="4" w:space="0" w:color="000000"/>
            </w:tcBorders>
            <w:hideMark/>
          </w:tcPr>
          <w:p w14:paraId="6066E3AB"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1</w:t>
            </w:r>
          </w:p>
        </w:tc>
        <w:tc>
          <w:tcPr>
            <w:tcW w:w="4335" w:type="dxa"/>
            <w:tcBorders>
              <w:top w:val="single" w:sz="4" w:space="0" w:color="000000"/>
              <w:left w:val="single" w:sz="4" w:space="0" w:color="000000"/>
              <w:bottom w:val="single" w:sz="4" w:space="0" w:color="000000"/>
              <w:right w:val="single" w:sz="4" w:space="0" w:color="000000"/>
            </w:tcBorders>
            <w:hideMark/>
          </w:tcPr>
          <w:p w14:paraId="6638F9F3"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Շինարարական հրապարակի պատշաճ կազմակերպումը, կահավորումը չկատարելը</w:t>
            </w:r>
          </w:p>
        </w:tc>
        <w:tc>
          <w:tcPr>
            <w:tcW w:w="4274" w:type="dxa"/>
            <w:tcBorders>
              <w:top w:val="single" w:sz="4" w:space="0" w:color="000000"/>
              <w:left w:val="single" w:sz="4" w:space="0" w:color="000000"/>
              <w:bottom w:val="single" w:sz="4" w:space="0" w:color="000000"/>
              <w:right w:val="single" w:sz="4" w:space="0" w:color="000000"/>
            </w:tcBorders>
            <w:hideMark/>
          </w:tcPr>
          <w:p w14:paraId="32D9CF85"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Տուգանք – պայմանագրային գնի 0.5% չափով</w:t>
            </w:r>
          </w:p>
        </w:tc>
      </w:tr>
      <w:tr w:rsidR="000F3BAC" w:rsidRPr="00F26A71" w14:paraId="54B29071" w14:textId="77777777" w:rsidTr="000F3BAC">
        <w:trPr>
          <w:jc w:val="center"/>
        </w:trPr>
        <w:tc>
          <w:tcPr>
            <w:tcW w:w="607" w:type="dxa"/>
            <w:tcBorders>
              <w:top w:val="single" w:sz="4" w:space="0" w:color="000000"/>
              <w:left w:val="single" w:sz="4" w:space="0" w:color="000000"/>
              <w:bottom w:val="single" w:sz="4" w:space="0" w:color="000000"/>
              <w:right w:val="single" w:sz="4" w:space="0" w:color="000000"/>
            </w:tcBorders>
            <w:hideMark/>
          </w:tcPr>
          <w:p w14:paraId="0011B8BE"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2</w:t>
            </w:r>
          </w:p>
        </w:tc>
        <w:tc>
          <w:tcPr>
            <w:tcW w:w="4335" w:type="dxa"/>
            <w:tcBorders>
              <w:top w:val="single" w:sz="4" w:space="0" w:color="000000"/>
              <w:left w:val="single" w:sz="4" w:space="0" w:color="000000"/>
              <w:bottom w:val="single" w:sz="4" w:space="0" w:color="000000"/>
              <w:right w:val="single" w:sz="4" w:space="0" w:color="000000"/>
            </w:tcBorders>
            <w:hideMark/>
          </w:tcPr>
          <w:p w14:paraId="42E8F5D0"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ru-RU"/>
              </w:rPr>
              <w:t>Տ</w:t>
            </w:r>
            <w:r w:rsidRPr="00F26A71">
              <w:rPr>
                <w:rFonts w:ascii="GHEA Grapalat" w:eastAsia="MS Mincho" w:hAnsi="GHEA Grapalat" w:cs="MS Mincho"/>
                <w:spacing w:val="-10"/>
                <w:sz w:val="20"/>
                <w:szCs w:val="20"/>
                <w:lang w:val="hy-AM"/>
              </w:rPr>
              <w:t>եխնիկական անվտանգությա</w:t>
            </w:r>
            <w:r w:rsidRPr="00F26A71">
              <w:rPr>
                <w:rFonts w:ascii="GHEA Grapalat" w:eastAsia="MS Mincho" w:hAnsi="GHEA Grapalat" w:cs="MS Mincho"/>
                <w:spacing w:val="-10"/>
                <w:sz w:val="20"/>
                <w:szCs w:val="20"/>
                <w:lang w:val="ru-RU"/>
              </w:rPr>
              <w:t xml:space="preserve">ն </w:t>
            </w:r>
            <w:r w:rsidRPr="00F26A71">
              <w:rPr>
                <w:rFonts w:ascii="GHEA Grapalat" w:eastAsia="MS Mincho" w:hAnsi="GHEA Grapalat" w:cs="MS Mincho"/>
                <w:spacing w:val="-10"/>
                <w:sz w:val="20"/>
                <w:szCs w:val="20"/>
                <w:lang w:val="hy-AM"/>
              </w:rPr>
              <w:t>նորմերի չպահպան</w:t>
            </w:r>
            <w:r w:rsidRPr="00F26A71">
              <w:rPr>
                <w:rFonts w:ascii="GHEA Grapalat" w:eastAsia="MS Mincho" w:hAnsi="GHEA Grapalat" w:cs="MS Mincho"/>
                <w:spacing w:val="-10"/>
                <w:sz w:val="20"/>
                <w:szCs w:val="20"/>
                <w:lang w:val="ru-RU"/>
              </w:rPr>
              <w:t>ելը</w:t>
            </w:r>
          </w:p>
        </w:tc>
        <w:tc>
          <w:tcPr>
            <w:tcW w:w="4274" w:type="dxa"/>
            <w:tcBorders>
              <w:top w:val="single" w:sz="4" w:space="0" w:color="000000"/>
              <w:left w:val="single" w:sz="4" w:space="0" w:color="000000"/>
              <w:bottom w:val="single" w:sz="4" w:space="0" w:color="000000"/>
              <w:right w:val="single" w:sz="4" w:space="0" w:color="000000"/>
            </w:tcBorders>
            <w:hideMark/>
          </w:tcPr>
          <w:p w14:paraId="7E2B0D85"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Տուգանք – պայմանագրային գնի 0.5% չափով</w:t>
            </w:r>
          </w:p>
        </w:tc>
      </w:tr>
      <w:tr w:rsidR="000F3BAC" w:rsidRPr="00F26A71" w14:paraId="5C7EC7D5" w14:textId="77777777" w:rsidTr="000F3BAC">
        <w:trPr>
          <w:jc w:val="center"/>
        </w:trPr>
        <w:tc>
          <w:tcPr>
            <w:tcW w:w="607" w:type="dxa"/>
            <w:tcBorders>
              <w:top w:val="single" w:sz="4" w:space="0" w:color="000000"/>
              <w:left w:val="single" w:sz="4" w:space="0" w:color="000000"/>
              <w:bottom w:val="single" w:sz="4" w:space="0" w:color="000000"/>
              <w:right w:val="single" w:sz="4" w:space="0" w:color="000000"/>
            </w:tcBorders>
            <w:hideMark/>
          </w:tcPr>
          <w:p w14:paraId="615C12E5"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3</w:t>
            </w:r>
          </w:p>
        </w:tc>
        <w:tc>
          <w:tcPr>
            <w:tcW w:w="4335" w:type="dxa"/>
            <w:tcBorders>
              <w:top w:val="single" w:sz="4" w:space="0" w:color="000000"/>
              <w:left w:val="single" w:sz="4" w:space="0" w:color="000000"/>
              <w:bottom w:val="single" w:sz="4" w:space="0" w:color="000000"/>
              <w:right w:val="single" w:sz="4" w:space="0" w:color="000000"/>
            </w:tcBorders>
            <w:hideMark/>
          </w:tcPr>
          <w:p w14:paraId="244DBED9"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Սանիտարահիգիենիկ և  բնապահպանական նորմերի չպահպանելը</w:t>
            </w:r>
          </w:p>
        </w:tc>
        <w:tc>
          <w:tcPr>
            <w:tcW w:w="4274" w:type="dxa"/>
            <w:tcBorders>
              <w:top w:val="single" w:sz="4" w:space="0" w:color="000000"/>
              <w:left w:val="single" w:sz="4" w:space="0" w:color="000000"/>
              <w:bottom w:val="single" w:sz="4" w:space="0" w:color="000000"/>
              <w:right w:val="single" w:sz="4" w:space="0" w:color="000000"/>
            </w:tcBorders>
            <w:hideMark/>
          </w:tcPr>
          <w:p w14:paraId="559F54A3"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Տուգանք – պայմանագրային գնի 0.5% չափով</w:t>
            </w:r>
          </w:p>
        </w:tc>
      </w:tr>
    </w:tbl>
    <w:p w14:paraId="077B3547" w14:textId="77777777" w:rsidR="00F9495C" w:rsidRPr="00D66974" w:rsidRDefault="00F9495C" w:rsidP="000F3BAC">
      <w:pPr>
        <w:jc w:val="both"/>
        <w:rPr>
          <w:rFonts w:ascii="GHEA Grapalat" w:hAnsi="GHEA Grapalat" w:cs="Sylfaen"/>
          <w:sz w:val="20"/>
          <w:lang w:val="hy-AM"/>
        </w:rPr>
      </w:pPr>
    </w:p>
    <w:p w14:paraId="2FA87FB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406C8C51" w14:textId="77777777" w:rsidR="003B509C" w:rsidRPr="003833BE" w:rsidRDefault="003B509C" w:rsidP="003B509C">
      <w:pPr>
        <w:tabs>
          <w:tab w:val="left" w:pos="1276"/>
        </w:tabs>
        <w:ind w:firstLine="720"/>
        <w:jc w:val="both"/>
        <w:rPr>
          <w:rFonts w:ascii="GHEA Grapalat" w:hAnsi="GHEA Grapalat"/>
          <w:sz w:val="20"/>
          <w:lang w:val="pt-BR"/>
        </w:rPr>
      </w:pPr>
      <w:r w:rsidRPr="003833BE">
        <w:rPr>
          <w:rFonts w:ascii="GHEA Grapalat" w:hAnsi="GHEA Grapalat"/>
          <w:sz w:val="20"/>
          <w:lang w:val="pt-BR"/>
        </w:rPr>
        <w:t xml:space="preserve">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w:t>
      </w:r>
    </w:p>
    <w:p w14:paraId="1F4FDB37" w14:textId="77777777" w:rsidR="003B509C" w:rsidRDefault="003B509C" w:rsidP="003B509C">
      <w:pPr>
        <w:tabs>
          <w:tab w:val="left" w:pos="1276"/>
        </w:tabs>
        <w:ind w:firstLine="720"/>
        <w:jc w:val="both"/>
        <w:rPr>
          <w:rFonts w:ascii="GHEA Grapalat" w:hAnsi="GHEA Grapalat"/>
          <w:sz w:val="20"/>
          <w:lang w:val="pt-BR"/>
        </w:rPr>
      </w:pPr>
      <w:r w:rsidRPr="003833B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 </w:t>
      </w:r>
    </w:p>
    <w:p w14:paraId="4E63C041" w14:textId="685043E6"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lastRenderedPageBreak/>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8"/>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264D57" w:rsidRDefault="004E4A23" w:rsidP="004E4A23">
      <w:pPr>
        <w:ind w:firstLine="567"/>
        <w:jc w:val="both"/>
        <w:rPr>
          <w:rFonts w:asciiTheme="minorHAnsi" w:hAnsiTheme="minorHAnsi"/>
          <w:sz w:val="20"/>
          <w:szCs w:val="20"/>
          <w:lang w:val="hy-AM" w:eastAsia="ru-RU"/>
        </w:rPr>
      </w:pPr>
      <w:r w:rsidRPr="00405693">
        <w:rPr>
          <w:rFonts w:ascii="GHEA Grapalat" w:hAnsi="GHEA Grapalat"/>
          <w:sz w:val="20"/>
          <w:szCs w:val="20"/>
          <w:lang w:val="hy-AM" w:eastAsia="ru-RU"/>
        </w:rPr>
        <w:t xml:space="preserve">7.12 Կատարողն </w:t>
      </w:r>
      <w:r w:rsidRPr="00405693">
        <w:rPr>
          <w:rFonts w:ascii="Calibri" w:hAnsi="Calibri" w:cs="Calibri"/>
          <w:sz w:val="20"/>
          <w:szCs w:val="20"/>
          <w:lang w:val="hy-AM" w:eastAsia="ru-RU"/>
        </w:rPr>
        <w:t> </w:t>
      </w:r>
      <w:r w:rsidRPr="00405693">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Pr>
          <w:rFonts w:ascii="Arial Unicode" w:hAnsi="Arial Unicode"/>
          <w:color w:val="000000"/>
          <w:sz w:val="21"/>
          <w:szCs w:val="21"/>
          <w:shd w:val="clear" w:color="auto" w:fill="FFFFFF"/>
          <w:lang w:val="hy-AM"/>
        </w:rPr>
        <w:t>:</w:t>
      </w:r>
    </w:p>
    <w:p w14:paraId="6FC96956" w14:textId="2058BA1B"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3</w:t>
      </w:r>
      <w:r w:rsidRPr="00D66974">
        <w:rPr>
          <w:rFonts w:ascii="GHEA Grapalat" w:hAnsi="GHEA Grapalat"/>
          <w:sz w:val="20"/>
          <w:lang w:val="hy-AM"/>
        </w:rPr>
        <w:t xml:space="preserve">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1C5A6E79"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4</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w:t>
      </w:r>
      <w:r w:rsidR="004E4A23" w:rsidRPr="00405693">
        <w:rPr>
          <w:rFonts w:ascii="GHEA Grapalat" w:hAnsi="GHEA Grapalat" w:cs="Times Armenian"/>
          <w:sz w:val="20"/>
          <w:lang w:val="hy-AM"/>
        </w:rPr>
        <w:t>,</w:t>
      </w:r>
      <w:r w:rsidRPr="00D66974">
        <w:rPr>
          <w:rFonts w:ascii="GHEA Grapalat" w:hAnsi="GHEA Grapalat" w:cs="Times Armenian"/>
          <w:sz w:val="20"/>
          <w:lang w:val="hy-AM"/>
        </w:rPr>
        <w:t xml:space="preserve"> N 3.1</w:t>
      </w:r>
      <w:r w:rsidR="004E4A23" w:rsidRPr="00405693">
        <w:rPr>
          <w:rFonts w:ascii="GHEA Grapalat" w:hAnsi="GHEA Grapalat" w:cs="Times Armenian"/>
          <w:sz w:val="20"/>
          <w:lang w:val="hy-AM"/>
        </w:rPr>
        <w:t xml:space="preserve"> </w:t>
      </w:r>
      <w:r w:rsidR="004E4A23" w:rsidRPr="00D66974">
        <w:rPr>
          <w:rFonts w:ascii="GHEA Grapalat" w:hAnsi="GHEA Grapalat" w:cs="Times Armenian"/>
          <w:sz w:val="20"/>
          <w:lang w:val="hy-AM"/>
        </w:rPr>
        <w:t>և N</w:t>
      </w:r>
      <w:r w:rsidR="004E4A23" w:rsidRPr="00405693">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44B89268" w14:textId="23785FA1" w:rsidR="00E528AD" w:rsidRDefault="007678FA" w:rsidP="00CD0CC7">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5</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6F5E6657" w14:textId="6BAAA67D" w:rsidR="001B2244" w:rsidRPr="00D66974" w:rsidRDefault="00E12D78" w:rsidP="007678FA">
      <w:pPr>
        <w:ind w:firstLine="567"/>
        <w:jc w:val="both"/>
        <w:rPr>
          <w:rFonts w:ascii="GHEA Grapalat" w:hAnsi="GHEA Grapalat"/>
          <w:sz w:val="20"/>
          <w:szCs w:val="20"/>
          <w:vertAlign w:val="superscript"/>
          <w:lang w:val="hy-AM" w:eastAsia="ru-RU"/>
        </w:rPr>
      </w:pPr>
      <w:r w:rsidRPr="00E12D78">
        <w:rPr>
          <w:rFonts w:ascii="GHEA Grapalat" w:hAnsi="GHEA Grapalat"/>
          <w:bCs/>
          <w:sz w:val="20"/>
          <w:szCs w:val="20"/>
          <w:lang w:val="hy-AM" w:eastAsia="ru-RU"/>
        </w:rPr>
        <w:lastRenderedPageBreak/>
        <w:t>7.16</w:t>
      </w:r>
      <w:r w:rsidR="001B2244">
        <w:rPr>
          <w:rFonts w:ascii="GHEA Grapalat" w:hAnsi="GHEA Grapalat"/>
          <w:b/>
          <w:sz w:val="20"/>
          <w:szCs w:val="20"/>
          <w:lang w:val="hy-AM" w:eastAsia="ru-RU"/>
        </w:rPr>
        <w:t xml:space="preserve"> </w:t>
      </w:r>
      <w:r w:rsidR="001B2244" w:rsidRPr="006F24D1">
        <w:rPr>
          <w:rFonts w:ascii="GHEA Grapalat" w:hAnsi="GHEA Grapalat"/>
          <w:sz w:val="20"/>
          <w:szCs w:val="20"/>
          <w:lang w:val="hy-AM" w:eastAsia="ru-RU"/>
        </w:rPr>
        <w:t>Պ</w:t>
      </w:r>
      <w:r w:rsidR="001B2244" w:rsidRPr="006F24D1">
        <w:rPr>
          <w:rFonts w:ascii="GHEA Grapalat" w:hAnsi="GHEA Grapalat" w:cs="Sylfaen"/>
          <w:sz w:val="20"/>
          <w:szCs w:val="20"/>
          <w:lang w:val="pt-BR"/>
        </w:rPr>
        <w:t>այմանագրով</w:t>
      </w:r>
      <w:r w:rsidR="001B2244" w:rsidRPr="006F24D1">
        <w:rPr>
          <w:rFonts w:ascii="GHEA Grapalat" w:hAnsi="GHEA Grapalat" w:cs="Sylfaen"/>
          <w:sz w:val="20"/>
          <w:szCs w:val="20"/>
          <w:lang w:val="hy-AM"/>
        </w:rPr>
        <w:t xml:space="preserve"> նախատեսված</w:t>
      </w:r>
      <w:r w:rsidR="001B2244" w:rsidRPr="006F24D1">
        <w:rPr>
          <w:rFonts w:ascii="GHEA Grapalat" w:hAnsi="GHEA Grapalat"/>
          <w:sz w:val="20"/>
          <w:szCs w:val="20"/>
          <w:lang w:val="pt-BR"/>
        </w:rPr>
        <w:t xml:space="preserve"> </w:t>
      </w:r>
      <w:r w:rsidR="001B2244" w:rsidRPr="006F24D1">
        <w:rPr>
          <w:rFonts w:ascii="GHEA Grapalat" w:hAnsi="GHEA Grapalat" w:cs="Sylfaen"/>
          <w:sz w:val="20"/>
          <w:szCs w:val="20"/>
          <w:lang w:val="pt-BR"/>
        </w:rPr>
        <w:t>Պատվիրատուի</w:t>
      </w:r>
      <w:r w:rsidR="001B2244" w:rsidRPr="006F24D1">
        <w:rPr>
          <w:rFonts w:ascii="GHEA Grapalat" w:hAnsi="GHEA Grapalat"/>
          <w:sz w:val="20"/>
          <w:szCs w:val="20"/>
          <w:lang w:val="pt-BR"/>
        </w:rPr>
        <w:t xml:space="preserve"> </w:t>
      </w:r>
      <w:r w:rsidR="001B2244" w:rsidRPr="006F24D1">
        <w:rPr>
          <w:rFonts w:ascii="GHEA Grapalat" w:hAnsi="GHEA Grapalat" w:cs="Sylfaen"/>
          <w:sz w:val="20"/>
          <w:szCs w:val="20"/>
          <w:lang w:val="pt-BR"/>
        </w:rPr>
        <w:t>իրավունքներն</w:t>
      </w:r>
      <w:r w:rsidR="001B2244" w:rsidRPr="006F24D1">
        <w:rPr>
          <w:rFonts w:ascii="GHEA Grapalat" w:hAnsi="GHEA Grapalat"/>
          <w:sz w:val="20"/>
          <w:szCs w:val="20"/>
          <w:lang w:val="pt-BR"/>
        </w:rPr>
        <w:t xml:space="preserve"> </w:t>
      </w:r>
      <w:r w:rsidR="001B2244" w:rsidRPr="006F24D1">
        <w:rPr>
          <w:rFonts w:ascii="GHEA Grapalat" w:hAnsi="GHEA Grapalat" w:cs="Sylfaen"/>
          <w:sz w:val="20"/>
          <w:szCs w:val="20"/>
          <w:lang w:val="pt-BR"/>
        </w:rPr>
        <w:t>ու</w:t>
      </w:r>
      <w:r w:rsidR="001B2244" w:rsidRPr="006F24D1">
        <w:rPr>
          <w:rFonts w:ascii="GHEA Grapalat" w:hAnsi="GHEA Grapalat"/>
          <w:sz w:val="20"/>
          <w:szCs w:val="20"/>
          <w:lang w:val="pt-BR"/>
        </w:rPr>
        <w:t xml:space="preserve"> </w:t>
      </w:r>
      <w:r w:rsidR="001B2244" w:rsidRPr="006F24D1">
        <w:rPr>
          <w:rFonts w:ascii="GHEA Grapalat" w:hAnsi="GHEA Grapalat" w:cs="Sylfaen"/>
          <w:sz w:val="20"/>
          <w:szCs w:val="20"/>
          <w:lang w:val="pt-BR"/>
        </w:rPr>
        <w:t>պարտականությունները ՀՀ օրենսդրությամբ սահմանված կարգով</w:t>
      </w:r>
      <w:r w:rsidR="001B2244" w:rsidRPr="006F24D1">
        <w:rPr>
          <w:rFonts w:ascii="GHEA Grapalat" w:hAnsi="GHEA Grapalat"/>
          <w:sz w:val="20"/>
          <w:szCs w:val="20"/>
          <w:lang w:val="pt-BR"/>
        </w:rPr>
        <w:t xml:space="preserve"> </w:t>
      </w:r>
      <w:r w:rsidR="001B2244" w:rsidRPr="006F24D1">
        <w:rPr>
          <w:rFonts w:ascii="GHEA Grapalat" w:hAnsi="GHEA Grapalat" w:cs="Sylfaen"/>
          <w:sz w:val="20"/>
          <w:szCs w:val="20"/>
          <w:lang w:val="pt-BR"/>
        </w:rPr>
        <w:t>իրականացնում</w:t>
      </w:r>
      <w:r w:rsidR="001B2244" w:rsidRPr="006F24D1">
        <w:rPr>
          <w:rFonts w:ascii="GHEA Grapalat" w:hAnsi="GHEA Grapalat"/>
          <w:sz w:val="20"/>
          <w:szCs w:val="20"/>
          <w:lang w:val="pt-BR"/>
        </w:rPr>
        <w:t xml:space="preserve"> </w:t>
      </w:r>
      <w:r w:rsidR="001B2244" w:rsidRPr="006F24D1">
        <w:rPr>
          <w:rFonts w:ascii="GHEA Grapalat" w:hAnsi="GHEA Grapalat" w:cs="Sylfaen"/>
          <w:sz w:val="20"/>
          <w:szCs w:val="20"/>
          <w:lang w:val="pt-BR"/>
        </w:rPr>
        <w:t>է</w:t>
      </w:r>
      <w:r w:rsidR="001B2244" w:rsidRPr="00925240">
        <w:rPr>
          <w:rFonts w:ascii="GHEA Grapalat" w:hAnsi="GHEA Grapalat" w:cs="Sylfaen"/>
          <w:b/>
          <w:sz w:val="20"/>
          <w:szCs w:val="20"/>
          <w:lang w:val="hy-AM"/>
        </w:rPr>
        <w:t xml:space="preserve"> </w:t>
      </w:r>
      <w:r w:rsidR="00722393" w:rsidRPr="00722393">
        <w:rPr>
          <w:rFonts w:ascii="GHEA Grapalat" w:hAnsi="GHEA Grapalat" w:cs="Sylfaen"/>
          <w:b/>
          <w:sz w:val="20"/>
          <w:lang w:val="hy-AM"/>
        </w:rPr>
        <w:t>Երևան</w:t>
      </w:r>
      <w:r w:rsidR="002F1537">
        <w:rPr>
          <w:rFonts w:ascii="GHEA Grapalat" w:hAnsi="GHEA Grapalat" w:cs="Sylfaen"/>
          <w:b/>
          <w:sz w:val="20"/>
          <w:lang w:val="hy-AM"/>
        </w:rPr>
        <w:t>ի քաղաքապետարանի աշխատակազմի կոմունալ տնտեսության վարչությունը</w:t>
      </w:r>
      <w:r>
        <w:rPr>
          <w:rFonts w:ascii="GHEA Grapalat" w:hAnsi="GHEA Grapalat" w:cs="Sylfaen"/>
          <w:b/>
          <w:sz w:val="20"/>
          <w:lang w:val="hy-AM"/>
        </w:rPr>
        <w:t>:</w:t>
      </w:r>
    </w:p>
    <w:p w14:paraId="77D5677C" w14:textId="77777777" w:rsidR="00E528AD" w:rsidRPr="00D66974" w:rsidRDefault="00E528AD" w:rsidP="00E528AD">
      <w:pPr>
        <w:tabs>
          <w:tab w:val="left" w:pos="1276"/>
        </w:tabs>
        <w:jc w:val="both"/>
        <w:rPr>
          <w:rFonts w:ascii="GHEA Grapalat" w:hAnsi="GHEA Grapalat" w:cs="Sylfaen"/>
          <w:sz w:val="20"/>
          <w:u w:val="single"/>
          <w:lang w:val="hy-AM"/>
        </w:rPr>
      </w:pPr>
    </w:p>
    <w:p w14:paraId="50EFF9BB" w14:textId="75E5F1EE" w:rsidR="007678FA" w:rsidRPr="00D66974" w:rsidRDefault="007678FA" w:rsidP="00D66974">
      <w:pPr>
        <w:jc w:val="both"/>
        <w:rPr>
          <w:rFonts w:ascii="GHEA Grapalat" w:hAnsi="GHEA Grapalat"/>
          <w:sz w:val="20"/>
          <w:szCs w:val="20"/>
          <w:lang w:val="hy-AM" w:eastAsia="ru-RU"/>
        </w:rPr>
      </w:pPr>
    </w:p>
    <w:p w14:paraId="214C542D" w14:textId="77777777" w:rsidR="007678FA" w:rsidRPr="00D6697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6974" w:rsidRDefault="007678FA" w:rsidP="007678FA">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39797E95" w14:textId="77777777" w:rsidR="00513CB2" w:rsidRDefault="00513CB2" w:rsidP="00CA1EAA">
      <w:pPr>
        <w:autoSpaceDE w:val="0"/>
        <w:autoSpaceDN w:val="0"/>
        <w:adjustRightInd w:val="0"/>
        <w:jc w:val="center"/>
        <w:rPr>
          <w:rFonts w:ascii="GHEA Grapalat" w:hAnsi="GHEA Grapalat" w:cs="TimesArmenianPSMT"/>
          <w:sz w:val="20"/>
          <w:szCs w:val="20"/>
          <w:lang w:val="nb-NO"/>
        </w:rPr>
        <w:sectPr w:rsidR="00513CB2" w:rsidSect="00513CB2">
          <w:footnotePr>
            <w:pos w:val="beneathText"/>
          </w:footnotePr>
          <w:pgSz w:w="11906" w:h="16838" w:code="9"/>
          <w:pgMar w:top="533" w:right="850" w:bottom="720" w:left="662" w:header="562" w:footer="562" w:gutter="0"/>
          <w:cols w:space="720"/>
        </w:sectPr>
      </w:pPr>
    </w:p>
    <w:p w14:paraId="3B260FBF" w14:textId="392A5EB9" w:rsidR="00513CB2" w:rsidRPr="00F566BF" w:rsidRDefault="00513CB2" w:rsidP="00CA1EAA">
      <w:pPr>
        <w:rPr>
          <w:rFonts w:ascii="GHEA Grapalat" w:hAnsi="GHEA Grapalat"/>
          <w:sz w:val="20"/>
          <w:lang w:val="hy-AM"/>
        </w:rPr>
      </w:pPr>
    </w:p>
    <w:p w14:paraId="2A250D39" w14:textId="301A0DAC" w:rsidR="007678FA" w:rsidRPr="00F566BF" w:rsidRDefault="007678FA" w:rsidP="007678FA">
      <w:pPr>
        <w:jc w:val="center"/>
        <w:rPr>
          <w:rFonts w:ascii="GHEA Grapalat" w:hAnsi="GHEA Grapalat"/>
          <w:sz w:val="20"/>
          <w:lang w:val="hy-AM"/>
        </w:rPr>
      </w:pPr>
    </w:p>
    <w:p w14:paraId="0D6B9C8B" w14:textId="77777777" w:rsidR="00513CB2" w:rsidRPr="00F566BF" w:rsidRDefault="007678FA" w:rsidP="00513CB2">
      <w:pPr>
        <w:jc w:val="right"/>
        <w:rPr>
          <w:rFonts w:ascii="GHEA Grapalat" w:hAnsi="GHEA Grapalat"/>
          <w:i/>
          <w:sz w:val="18"/>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w:t>
      </w:r>
      <w:r w:rsidR="00513CB2" w:rsidRPr="00F566BF">
        <w:rPr>
          <w:rFonts w:ascii="GHEA Grapalat" w:hAnsi="GHEA Grapalat"/>
          <w:i/>
          <w:sz w:val="18"/>
          <w:lang w:val="hy-AM"/>
        </w:rPr>
        <w:t>Հավելված N 1</w:t>
      </w:r>
    </w:p>
    <w:p w14:paraId="746147AD" w14:textId="05AE27CA" w:rsidR="00513CB2" w:rsidRPr="00F566BF" w:rsidRDefault="00513CB2" w:rsidP="00513CB2">
      <w:pPr>
        <w:jc w:val="right"/>
        <w:rPr>
          <w:rFonts w:ascii="GHEA Grapalat" w:hAnsi="GHEA Grapalat"/>
          <w:i/>
          <w:sz w:val="18"/>
          <w:lang w:val="hy-AM"/>
        </w:rPr>
      </w:pPr>
      <w:r w:rsidRPr="00F566BF">
        <w:rPr>
          <w:rFonts w:ascii="GHEA Grapalat" w:hAnsi="GHEA Grapalat"/>
          <w:i/>
          <w:sz w:val="18"/>
          <w:lang w:val="hy-AM"/>
        </w:rPr>
        <w:t>«         »              20</w:t>
      </w:r>
      <w:r>
        <w:rPr>
          <w:rFonts w:ascii="GHEA Grapalat" w:hAnsi="GHEA Grapalat"/>
          <w:i/>
          <w:sz w:val="18"/>
          <w:lang w:val="hy-AM"/>
        </w:rPr>
        <w:t>2</w:t>
      </w:r>
      <w:r w:rsidR="00E12D78">
        <w:rPr>
          <w:rFonts w:ascii="GHEA Grapalat" w:hAnsi="GHEA Grapalat"/>
          <w:i/>
          <w:sz w:val="18"/>
          <w:lang w:val="hy-AM"/>
        </w:rPr>
        <w:t>6</w:t>
      </w:r>
      <w:r w:rsidRPr="00F566BF">
        <w:rPr>
          <w:rFonts w:ascii="GHEA Grapalat" w:hAnsi="GHEA Grapalat"/>
          <w:i/>
          <w:sz w:val="18"/>
          <w:lang w:val="hy-AM"/>
        </w:rPr>
        <w:t xml:space="preserve">  թ. կնքված </w:t>
      </w:r>
    </w:p>
    <w:p w14:paraId="5307A71E" w14:textId="2D14BFC1" w:rsidR="00513CB2" w:rsidRPr="00F566BF" w:rsidRDefault="00513CB2" w:rsidP="00513CB2">
      <w:pPr>
        <w:jc w:val="right"/>
        <w:rPr>
          <w:rFonts w:ascii="GHEA Grapalat" w:hAnsi="GHEA Grapalat"/>
          <w:i/>
          <w:sz w:val="18"/>
          <w:lang w:val="hy-AM"/>
        </w:rPr>
      </w:pPr>
      <w:r w:rsidRPr="00F566BF">
        <w:rPr>
          <w:rFonts w:ascii="GHEA Grapalat" w:hAnsi="GHEA Grapalat"/>
          <w:i/>
          <w:sz w:val="18"/>
          <w:lang w:val="hy-AM"/>
        </w:rPr>
        <w:t xml:space="preserve">                    </w:t>
      </w:r>
      <w:r w:rsidR="00AE330B">
        <w:rPr>
          <w:rFonts w:ascii="GHEA Grapalat" w:hAnsi="GHEA Grapalat"/>
          <w:i/>
          <w:sz w:val="18"/>
          <w:lang w:val="hy-AM"/>
        </w:rPr>
        <w:t>ԵՔ-ԲՄԽԾՁԲ-</w:t>
      </w:r>
      <w:r w:rsidR="00D12E88">
        <w:rPr>
          <w:rFonts w:ascii="GHEA Grapalat" w:hAnsi="GHEA Grapalat"/>
          <w:i/>
          <w:sz w:val="18"/>
          <w:lang w:val="hy-AM"/>
        </w:rPr>
        <w:t>26/26</w:t>
      </w:r>
      <w:r>
        <w:rPr>
          <w:rFonts w:ascii="GHEA Grapalat" w:hAnsi="GHEA Grapalat"/>
          <w:i/>
          <w:sz w:val="18"/>
          <w:lang w:val="hy-AM"/>
        </w:rPr>
        <w:t xml:space="preserve"> </w:t>
      </w:r>
      <w:r w:rsidRPr="00F566BF">
        <w:rPr>
          <w:rFonts w:ascii="GHEA Grapalat" w:hAnsi="GHEA Grapalat"/>
          <w:i/>
          <w:sz w:val="18"/>
          <w:lang w:val="hy-AM"/>
        </w:rPr>
        <w:t xml:space="preserve">  ծածկագրով պայմանագրի</w:t>
      </w:r>
    </w:p>
    <w:p w14:paraId="67A2F9B2" w14:textId="77777777" w:rsidR="00513CB2" w:rsidRPr="00F566BF" w:rsidRDefault="00513CB2" w:rsidP="00513CB2">
      <w:pPr>
        <w:jc w:val="center"/>
        <w:rPr>
          <w:rFonts w:ascii="GHEA Grapalat" w:hAnsi="GHEA Grapalat"/>
          <w:sz w:val="18"/>
          <w:lang w:val="hy-AM"/>
        </w:rPr>
      </w:pPr>
    </w:p>
    <w:p w14:paraId="72520CA9" w14:textId="77777777" w:rsidR="00513CB2" w:rsidRPr="00F566BF" w:rsidRDefault="00513CB2" w:rsidP="00513CB2">
      <w:pPr>
        <w:jc w:val="center"/>
        <w:rPr>
          <w:rFonts w:ascii="GHEA Grapalat" w:hAnsi="GHEA Grapalat"/>
          <w:sz w:val="20"/>
          <w:lang w:val="hy-AM"/>
        </w:rPr>
      </w:pPr>
    </w:p>
    <w:p w14:paraId="33B7A99B" w14:textId="77777777" w:rsidR="00E12D78" w:rsidRDefault="00513CB2" w:rsidP="00E12D78">
      <w:pPr>
        <w:jc w:val="center"/>
        <w:rPr>
          <w:rFonts w:ascii="GHEA Grapalat" w:hAnsi="GHEA Grapalat"/>
          <w:sz w:val="20"/>
          <w:lang w:val="hy-AM"/>
        </w:rPr>
      </w:pPr>
      <w:r w:rsidRPr="00F566BF">
        <w:rPr>
          <w:rFonts w:ascii="GHEA Grapalat" w:hAnsi="GHEA Grapalat"/>
          <w:sz w:val="20"/>
          <w:lang w:val="hy-AM"/>
        </w:rPr>
        <w:t xml:space="preserve">ՏԵԽՆԻԿԱԿԱՆ ԲՆՈՒԹԱԳԻՐ </w:t>
      </w:r>
      <w:r>
        <w:rPr>
          <w:rFonts w:ascii="GHEA Grapalat" w:hAnsi="GHEA Grapalat"/>
          <w:sz w:val="20"/>
          <w:lang w:val="hy-AM"/>
        </w:rPr>
        <w:t>–</w:t>
      </w:r>
      <w:r w:rsidRPr="00F566BF">
        <w:rPr>
          <w:rFonts w:ascii="GHEA Grapalat" w:hAnsi="GHEA Grapalat"/>
          <w:sz w:val="20"/>
          <w:lang w:val="hy-AM"/>
        </w:rPr>
        <w:t xml:space="preserve"> ԳՆՄԱՆ ԺԱՄԱՆԱԿԱՑՈՒՅՑ*</w:t>
      </w:r>
    </w:p>
    <w:p w14:paraId="0D1A2CBE" w14:textId="4757C1B8" w:rsidR="00E12D78" w:rsidRDefault="002F1537" w:rsidP="002F1537">
      <w:pPr>
        <w:jc w:val="center"/>
        <w:rPr>
          <w:rFonts w:ascii="GHEA Grapalat" w:hAnsi="GHEA Grapalat"/>
          <w:sz w:val="20"/>
          <w:lang w:val="hy-AM"/>
        </w:rPr>
      </w:pPr>
      <w:r w:rsidRPr="002F1537">
        <w:rPr>
          <w:rFonts w:ascii="GHEA Grapalat" w:hAnsi="GHEA Grapalat"/>
          <w:b/>
          <w:i/>
          <w:sz w:val="20"/>
          <w:lang w:val="hy-AM"/>
        </w:rPr>
        <w:t xml:space="preserve">Երևան քաղաքի տարածքում հրատապ լուծում պահանջող և չնախատեսված աշխատանքների որակի </w:t>
      </w:r>
      <w:r w:rsidRPr="002F1537">
        <w:rPr>
          <w:rFonts w:ascii="GHEA Grapalat" w:hAnsi="GHEA Grapalat"/>
          <w:b/>
          <w:i/>
          <w:sz w:val="20"/>
          <w:lang w:val="de-DE"/>
        </w:rPr>
        <w:t>տեխնիկական հսկողության</w:t>
      </w:r>
      <w:r w:rsidRPr="002F1537">
        <w:rPr>
          <w:rFonts w:ascii="GHEA Grapalat" w:hAnsi="GHEA Grapalat"/>
          <w:b/>
          <w:i/>
          <w:sz w:val="20"/>
          <w:lang w:val="hy-AM"/>
        </w:rPr>
        <w:t xml:space="preserve"> խորհրդատվական</w:t>
      </w:r>
      <w:r w:rsidRPr="002F1537">
        <w:rPr>
          <w:rFonts w:ascii="GHEA Grapalat" w:hAnsi="GHEA Grapalat"/>
          <w:b/>
          <w:i/>
          <w:sz w:val="20"/>
          <w:lang w:val="de-DE"/>
        </w:rPr>
        <w:t xml:space="preserve"> ծառայություններ</w:t>
      </w:r>
    </w:p>
    <w:p w14:paraId="68DD8B6C" w14:textId="663B5434" w:rsidR="00513CB2" w:rsidRPr="00E12D78" w:rsidRDefault="00513CB2" w:rsidP="00E12D78">
      <w:pPr>
        <w:jc w:val="right"/>
        <w:rPr>
          <w:rFonts w:ascii="GHEA Grapalat" w:hAnsi="GHEA Grapalat"/>
          <w:sz w:val="20"/>
          <w:lang w:val="hy-AM"/>
        </w:rPr>
      </w:pPr>
      <w:r w:rsidRPr="00F566BF">
        <w:rPr>
          <w:rFonts w:ascii="GHEA Grapalat" w:hAnsi="GHEA Grapalat"/>
          <w:sz w:val="20"/>
          <w:lang w:val="hy-AM"/>
        </w:rPr>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513CB2" w:rsidRPr="00F566BF" w14:paraId="616E70F3" w14:textId="77777777" w:rsidTr="00464B9F">
        <w:tc>
          <w:tcPr>
            <w:tcW w:w="15277" w:type="dxa"/>
            <w:gridSpan w:val="8"/>
          </w:tcPr>
          <w:p w14:paraId="163A9B8F"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Ծառայության</w:t>
            </w:r>
            <w:proofErr w:type="spellEnd"/>
          </w:p>
        </w:tc>
      </w:tr>
      <w:tr w:rsidR="00513CB2" w:rsidRPr="00F566BF" w14:paraId="56CAB98F" w14:textId="77777777" w:rsidTr="00464B9F">
        <w:trPr>
          <w:trHeight w:val="219"/>
        </w:trPr>
        <w:tc>
          <w:tcPr>
            <w:tcW w:w="607" w:type="dxa"/>
            <w:vMerge w:val="restart"/>
            <w:vAlign w:val="center"/>
          </w:tcPr>
          <w:p w14:paraId="64EFF65D"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620" w:type="dxa"/>
            <w:vMerge w:val="restart"/>
            <w:vAlign w:val="center"/>
          </w:tcPr>
          <w:p w14:paraId="64CB30B0"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գնումների</w:t>
            </w:r>
            <w:proofErr w:type="spellEnd"/>
            <w:r w:rsidRPr="00F566BF">
              <w:rPr>
                <w:rFonts w:ascii="GHEA Grapalat" w:hAnsi="GHEA Grapalat"/>
                <w:sz w:val="18"/>
              </w:rPr>
              <w:t xml:space="preserve"> </w:t>
            </w:r>
            <w:proofErr w:type="spellStart"/>
            <w:r w:rsidRPr="00F566BF">
              <w:rPr>
                <w:rFonts w:ascii="GHEA Grapalat" w:hAnsi="GHEA Grapalat"/>
                <w:sz w:val="18"/>
              </w:rPr>
              <w:t>պլանով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rPr>
              <w:t xml:space="preserve">` </w:t>
            </w:r>
            <w:proofErr w:type="spellStart"/>
            <w:r w:rsidRPr="00F566BF">
              <w:rPr>
                <w:rFonts w:ascii="GHEA Grapalat" w:hAnsi="GHEA Grapalat"/>
                <w:sz w:val="18"/>
              </w:rPr>
              <w:t>ըստ</w:t>
            </w:r>
            <w:proofErr w:type="spellEnd"/>
            <w:r w:rsidRPr="00F566BF">
              <w:rPr>
                <w:rFonts w:ascii="GHEA Grapalat" w:hAnsi="GHEA Grapalat"/>
                <w:sz w:val="18"/>
              </w:rPr>
              <w:t xml:space="preserve"> ԳՄԱ </w:t>
            </w:r>
            <w:proofErr w:type="spellStart"/>
            <w:r w:rsidRPr="00F566BF">
              <w:rPr>
                <w:rFonts w:ascii="GHEA Grapalat" w:hAnsi="GHEA Grapalat"/>
                <w:sz w:val="18"/>
              </w:rPr>
              <w:t>դասակարգման</w:t>
            </w:r>
            <w:proofErr w:type="spellEnd"/>
            <w:r w:rsidRPr="00F566BF">
              <w:rPr>
                <w:rFonts w:ascii="GHEA Grapalat" w:hAnsi="GHEA Grapalat"/>
                <w:sz w:val="18"/>
              </w:rPr>
              <w:t xml:space="preserve"> (CPV)</w:t>
            </w:r>
          </w:p>
        </w:tc>
        <w:tc>
          <w:tcPr>
            <w:tcW w:w="5310" w:type="dxa"/>
            <w:vMerge w:val="restart"/>
            <w:vAlign w:val="center"/>
          </w:tcPr>
          <w:p w14:paraId="6217C726"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տեխնիկական</w:t>
            </w:r>
            <w:proofErr w:type="spellEnd"/>
            <w:r w:rsidRPr="00F566BF">
              <w:rPr>
                <w:rFonts w:ascii="GHEA Grapalat" w:hAnsi="GHEA Grapalat"/>
                <w:sz w:val="18"/>
              </w:rPr>
              <w:t xml:space="preserve"> </w:t>
            </w:r>
            <w:proofErr w:type="spellStart"/>
            <w:r w:rsidRPr="00F566BF">
              <w:rPr>
                <w:rFonts w:ascii="GHEA Grapalat" w:hAnsi="GHEA Grapalat"/>
                <w:sz w:val="18"/>
              </w:rPr>
              <w:t>բնութագիրը</w:t>
            </w:r>
            <w:proofErr w:type="spellEnd"/>
          </w:p>
        </w:tc>
        <w:tc>
          <w:tcPr>
            <w:tcW w:w="810" w:type="dxa"/>
            <w:vMerge w:val="restart"/>
            <w:vAlign w:val="center"/>
          </w:tcPr>
          <w:p w14:paraId="453FD645"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չափման</w:t>
            </w:r>
            <w:proofErr w:type="spellEnd"/>
            <w:r w:rsidRPr="00F566BF">
              <w:rPr>
                <w:rFonts w:ascii="GHEA Grapalat" w:hAnsi="GHEA Grapalat"/>
                <w:sz w:val="18"/>
              </w:rPr>
              <w:t xml:space="preserve"> </w:t>
            </w:r>
            <w:proofErr w:type="spellStart"/>
            <w:r w:rsidRPr="00F566BF">
              <w:rPr>
                <w:rFonts w:ascii="GHEA Grapalat" w:hAnsi="GHEA Grapalat"/>
                <w:sz w:val="18"/>
              </w:rPr>
              <w:t>միավորը</w:t>
            </w:r>
            <w:proofErr w:type="spellEnd"/>
          </w:p>
        </w:tc>
        <w:tc>
          <w:tcPr>
            <w:tcW w:w="1170" w:type="dxa"/>
            <w:vMerge w:val="restart"/>
            <w:vAlign w:val="center"/>
          </w:tcPr>
          <w:p w14:paraId="3D0BEA43"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գինը</w:t>
            </w:r>
            <w:proofErr w:type="spellEnd"/>
            <w:r w:rsidRPr="00F566BF">
              <w:rPr>
                <w:rFonts w:ascii="GHEA Grapalat" w:hAnsi="GHEA Grapalat"/>
                <w:sz w:val="18"/>
              </w:rPr>
              <w:t xml:space="preserve">/ՀՀ </w:t>
            </w:r>
            <w:proofErr w:type="spellStart"/>
            <w:r w:rsidRPr="00F566BF">
              <w:rPr>
                <w:rFonts w:ascii="GHEA Grapalat" w:hAnsi="GHEA Grapalat"/>
                <w:sz w:val="18"/>
              </w:rPr>
              <w:t>դրամ</w:t>
            </w:r>
            <w:proofErr w:type="spellEnd"/>
          </w:p>
        </w:tc>
        <w:tc>
          <w:tcPr>
            <w:tcW w:w="990" w:type="dxa"/>
            <w:vMerge w:val="restart"/>
            <w:vAlign w:val="center"/>
          </w:tcPr>
          <w:p w14:paraId="0D26D3FA"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քանակը</w:t>
            </w:r>
          </w:p>
        </w:tc>
        <w:tc>
          <w:tcPr>
            <w:tcW w:w="4770" w:type="dxa"/>
            <w:gridSpan w:val="2"/>
            <w:vAlign w:val="center"/>
          </w:tcPr>
          <w:p w14:paraId="259EC3D0"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մատուցման</w:t>
            </w:r>
            <w:proofErr w:type="spellEnd"/>
          </w:p>
        </w:tc>
      </w:tr>
      <w:tr w:rsidR="00513CB2" w:rsidRPr="00F566BF" w14:paraId="17C4022F" w14:textId="77777777" w:rsidTr="00813CD0">
        <w:trPr>
          <w:trHeight w:val="445"/>
        </w:trPr>
        <w:tc>
          <w:tcPr>
            <w:tcW w:w="607" w:type="dxa"/>
            <w:vMerge/>
            <w:vAlign w:val="center"/>
          </w:tcPr>
          <w:p w14:paraId="3A3D893A" w14:textId="77777777" w:rsidR="00513CB2" w:rsidRPr="00F566BF" w:rsidRDefault="00513CB2" w:rsidP="00464B9F">
            <w:pPr>
              <w:jc w:val="center"/>
              <w:rPr>
                <w:rFonts w:ascii="GHEA Grapalat" w:hAnsi="GHEA Grapalat"/>
                <w:sz w:val="18"/>
              </w:rPr>
            </w:pPr>
          </w:p>
        </w:tc>
        <w:tc>
          <w:tcPr>
            <w:tcW w:w="1620" w:type="dxa"/>
            <w:vMerge/>
            <w:vAlign w:val="center"/>
          </w:tcPr>
          <w:p w14:paraId="65C64D96" w14:textId="77777777" w:rsidR="00513CB2" w:rsidRPr="00F566BF" w:rsidRDefault="00513CB2" w:rsidP="00464B9F">
            <w:pPr>
              <w:jc w:val="center"/>
              <w:rPr>
                <w:rFonts w:ascii="GHEA Grapalat" w:hAnsi="GHEA Grapalat"/>
                <w:sz w:val="18"/>
              </w:rPr>
            </w:pPr>
          </w:p>
        </w:tc>
        <w:tc>
          <w:tcPr>
            <w:tcW w:w="5310" w:type="dxa"/>
            <w:vMerge/>
            <w:vAlign w:val="center"/>
          </w:tcPr>
          <w:p w14:paraId="039B5354" w14:textId="77777777" w:rsidR="00513CB2" w:rsidRPr="00F566BF" w:rsidRDefault="00513CB2" w:rsidP="00464B9F">
            <w:pPr>
              <w:jc w:val="center"/>
              <w:rPr>
                <w:rFonts w:ascii="GHEA Grapalat" w:hAnsi="GHEA Grapalat"/>
                <w:sz w:val="18"/>
              </w:rPr>
            </w:pPr>
          </w:p>
        </w:tc>
        <w:tc>
          <w:tcPr>
            <w:tcW w:w="810" w:type="dxa"/>
            <w:vMerge/>
            <w:vAlign w:val="center"/>
          </w:tcPr>
          <w:p w14:paraId="78D87D34" w14:textId="77777777" w:rsidR="00513CB2" w:rsidRPr="00F566BF" w:rsidRDefault="00513CB2" w:rsidP="00464B9F">
            <w:pPr>
              <w:jc w:val="center"/>
              <w:rPr>
                <w:rFonts w:ascii="GHEA Grapalat" w:hAnsi="GHEA Grapalat"/>
                <w:sz w:val="18"/>
              </w:rPr>
            </w:pPr>
          </w:p>
        </w:tc>
        <w:tc>
          <w:tcPr>
            <w:tcW w:w="1170" w:type="dxa"/>
            <w:vMerge/>
            <w:vAlign w:val="center"/>
          </w:tcPr>
          <w:p w14:paraId="24481CDE" w14:textId="77777777" w:rsidR="00513CB2" w:rsidRPr="00F566BF" w:rsidRDefault="00513CB2" w:rsidP="00464B9F">
            <w:pPr>
              <w:jc w:val="center"/>
              <w:rPr>
                <w:rFonts w:ascii="GHEA Grapalat" w:hAnsi="GHEA Grapalat"/>
                <w:sz w:val="18"/>
              </w:rPr>
            </w:pPr>
          </w:p>
        </w:tc>
        <w:tc>
          <w:tcPr>
            <w:tcW w:w="990" w:type="dxa"/>
            <w:vMerge/>
            <w:vAlign w:val="center"/>
          </w:tcPr>
          <w:p w14:paraId="7D88368E" w14:textId="77777777" w:rsidR="00513CB2" w:rsidRPr="00F566BF" w:rsidRDefault="00513CB2" w:rsidP="00464B9F">
            <w:pPr>
              <w:jc w:val="center"/>
              <w:rPr>
                <w:rFonts w:ascii="GHEA Grapalat" w:hAnsi="GHEA Grapalat"/>
                <w:sz w:val="18"/>
              </w:rPr>
            </w:pPr>
          </w:p>
        </w:tc>
        <w:tc>
          <w:tcPr>
            <w:tcW w:w="1980" w:type="dxa"/>
            <w:vAlign w:val="center"/>
          </w:tcPr>
          <w:p w14:paraId="6DA1D17B"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հասցեն</w:t>
            </w:r>
            <w:proofErr w:type="spellEnd"/>
          </w:p>
        </w:tc>
        <w:tc>
          <w:tcPr>
            <w:tcW w:w="2790" w:type="dxa"/>
            <w:vAlign w:val="center"/>
          </w:tcPr>
          <w:p w14:paraId="73EE4B19"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Ժամկետը</w:t>
            </w:r>
            <w:proofErr w:type="spellEnd"/>
            <w:r w:rsidRPr="00F566BF">
              <w:rPr>
                <w:rFonts w:ascii="GHEA Grapalat" w:hAnsi="GHEA Grapalat"/>
                <w:sz w:val="18"/>
              </w:rPr>
              <w:t>**</w:t>
            </w:r>
          </w:p>
        </w:tc>
      </w:tr>
      <w:tr w:rsidR="002F1537" w:rsidRPr="00F8501A" w14:paraId="42BDB399" w14:textId="77777777" w:rsidTr="002F1537">
        <w:trPr>
          <w:trHeight w:val="3504"/>
        </w:trPr>
        <w:tc>
          <w:tcPr>
            <w:tcW w:w="607" w:type="dxa"/>
            <w:vAlign w:val="center"/>
          </w:tcPr>
          <w:p w14:paraId="5594818A" w14:textId="77777777" w:rsidR="002F1537" w:rsidRDefault="002F1537" w:rsidP="002F1537">
            <w:pPr>
              <w:jc w:val="center"/>
              <w:rPr>
                <w:rFonts w:ascii="GHEA Grapalat" w:hAnsi="GHEA Grapalat"/>
                <w:sz w:val="20"/>
                <w:lang w:val="hy-AM"/>
              </w:rPr>
            </w:pPr>
          </w:p>
          <w:p w14:paraId="0016D260" w14:textId="77777777" w:rsidR="002F1537" w:rsidRDefault="002F1537" w:rsidP="002F1537">
            <w:pPr>
              <w:jc w:val="center"/>
              <w:rPr>
                <w:rFonts w:ascii="GHEA Grapalat" w:hAnsi="GHEA Grapalat"/>
                <w:sz w:val="20"/>
                <w:lang w:val="hy-AM"/>
              </w:rPr>
            </w:pPr>
          </w:p>
          <w:p w14:paraId="125DEC0B" w14:textId="77777777" w:rsidR="002F1537" w:rsidRDefault="002F1537" w:rsidP="002F1537">
            <w:pPr>
              <w:jc w:val="center"/>
              <w:rPr>
                <w:rFonts w:ascii="GHEA Grapalat" w:hAnsi="GHEA Grapalat"/>
                <w:sz w:val="20"/>
                <w:lang w:val="hy-AM"/>
              </w:rPr>
            </w:pPr>
          </w:p>
          <w:p w14:paraId="69E1F170" w14:textId="77777777" w:rsidR="002F1537" w:rsidRDefault="002F1537" w:rsidP="002F1537">
            <w:pPr>
              <w:jc w:val="center"/>
              <w:rPr>
                <w:rFonts w:ascii="GHEA Grapalat" w:hAnsi="GHEA Grapalat"/>
                <w:sz w:val="20"/>
                <w:lang w:val="hy-AM"/>
              </w:rPr>
            </w:pPr>
          </w:p>
          <w:p w14:paraId="1C2455A1" w14:textId="77777777" w:rsidR="002F1537" w:rsidRDefault="002F1537" w:rsidP="002F1537">
            <w:pPr>
              <w:jc w:val="center"/>
              <w:rPr>
                <w:rFonts w:ascii="GHEA Grapalat" w:hAnsi="GHEA Grapalat"/>
                <w:sz w:val="20"/>
                <w:lang w:val="hy-AM"/>
              </w:rPr>
            </w:pPr>
          </w:p>
          <w:p w14:paraId="48AD110D" w14:textId="77777777" w:rsidR="002F1537" w:rsidRDefault="002F1537" w:rsidP="002F1537">
            <w:pPr>
              <w:jc w:val="center"/>
              <w:rPr>
                <w:rFonts w:ascii="GHEA Grapalat" w:hAnsi="GHEA Grapalat"/>
                <w:sz w:val="20"/>
                <w:lang w:val="hy-AM"/>
              </w:rPr>
            </w:pPr>
          </w:p>
          <w:p w14:paraId="47F0CCD5" w14:textId="77777777" w:rsidR="002F1537" w:rsidRDefault="002F1537" w:rsidP="002F1537">
            <w:pPr>
              <w:rPr>
                <w:rFonts w:ascii="GHEA Grapalat" w:hAnsi="GHEA Grapalat"/>
                <w:sz w:val="20"/>
                <w:lang w:val="hy-AM"/>
              </w:rPr>
            </w:pPr>
          </w:p>
          <w:p w14:paraId="7BEEE63C" w14:textId="77777777" w:rsidR="002F1537" w:rsidRDefault="002F1537" w:rsidP="002F1537">
            <w:pPr>
              <w:jc w:val="center"/>
              <w:rPr>
                <w:rFonts w:ascii="GHEA Grapalat" w:hAnsi="GHEA Grapalat"/>
                <w:sz w:val="20"/>
                <w:lang w:val="hy-AM"/>
              </w:rPr>
            </w:pPr>
            <w:r>
              <w:rPr>
                <w:rFonts w:ascii="GHEA Grapalat" w:hAnsi="GHEA Grapalat"/>
                <w:sz w:val="20"/>
                <w:lang w:val="hy-AM"/>
              </w:rPr>
              <w:t>1</w:t>
            </w:r>
          </w:p>
          <w:p w14:paraId="6E9F7F14" w14:textId="77777777" w:rsidR="002F1537" w:rsidRDefault="002F1537" w:rsidP="002F1537">
            <w:pPr>
              <w:jc w:val="center"/>
              <w:rPr>
                <w:rFonts w:ascii="GHEA Grapalat" w:hAnsi="GHEA Grapalat"/>
                <w:sz w:val="20"/>
                <w:lang w:val="hy-AM"/>
              </w:rPr>
            </w:pPr>
          </w:p>
          <w:p w14:paraId="29C989BE" w14:textId="77777777" w:rsidR="002F1537" w:rsidRDefault="002F1537" w:rsidP="002F1537">
            <w:pPr>
              <w:jc w:val="center"/>
              <w:rPr>
                <w:rFonts w:ascii="GHEA Grapalat" w:hAnsi="GHEA Grapalat"/>
                <w:sz w:val="20"/>
                <w:lang w:val="hy-AM"/>
              </w:rPr>
            </w:pPr>
          </w:p>
          <w:p w14:paraId="6A489BC4" w14:textId="77777777" w:rsidR="002F1537" w:rsidRDefault="002F1537" w:rsidP="002F1537">
            <w:pPr>
              <w:jc w:val="center"/>
              <w:rPr>
                <w:rFonts w:ascii="GHEA Grapalat" w:hAnsi="GHEA Grapalat"/>
                <w:sz w:val="20"/>
                <w:lang w:val="hy-AM"/>
              </w:rPr>
            </w:pPr>
          </w:p>
          <w:p w14:paraId="75C6A08E" w14:textId="77777777" w:rsidR="002F1537" w:rsidRDefault="002F1537" w:rsidP="002F1537">
            <w:pPr>
              <w:jc w:val="center"/>
              <w:rPr>
                <w:rFonts w:ascii="GHEA Grapalat" w:hAnsi="GHEA Grapalat"/>
                <w:sz w:val="20"/>
                <w:lang w:val="hy-AM"/>
              </w:rPr>
            </w:pPr>
          </w:p>
          <w:p w14:paraId="07C41E96" w14:textId="77777777" w:rsidR="002F1537" w:rsidRDefault="002F1537" w:rsidP="002F1537">
            <w:pPr>
              <w:jc w:val="center"/>
              <w:rPr>
                <w:rFonts w:ascii="GHEA Grapalat" w:hAnsi="GHEA Grapalat"/>
                <w:sz w:val="20"/>
                <w:lang w:val="hy-AM"/>
              </w:rPr>
            </w:pPr>
          </w:p>
          <w:p w14:paraId="73A68FD3" w14:textId="77777777" w:rsidR="002F1537" w:rsidRDefault="002F1537" w:rsidP="002F1537">
            <w:pPr>
              <w:jc w:val="center"/>
              <w:rPr>
                <w:rFonts w:ascii="GHEA Grapalat" w:hAnsi="GHEA Grapalat"/>
                <w:sz w:val="20"/>
                <w:lang w:val="hy-AM"/>
              </w:rPr>
            </w:pPr>
          </w:p>
          <w:p w14:paraId="0F41BAF8" w14:textId="77777777" w:rsidR="002F1537" w:rsidRDefault="002F1537" w:rsidP="002F1537">
            <w:pPr>
              <w:jc w:val="center"/>
              <w:rPr>
                <w:rFonts w:ascii="GHEA Grapalat" w:hAnsi="GHEA Grapalat"/>
                <w:sz w:val="20"/>
                <w:lang w:val="hy-AM"/>
              </w:rPr>
            </w:pPr>
          </w:p>
          <w:p w14:paraId="296E2C0D" w14:textId="77777777" w:rsidR="002F1537" w:rsidRDefault="002F1537" w:rsidP="002F1537">
            <w:pPr>
              <w:jc w:val="center"/>
              <w:rPr>
                <w:rFonts w:ascii="GHEA Grapalat" w:hAnsi="GHEA Grapalat"/>
                <w:sz w:val="20"/>
                <w:lang w:val="hy-AM"/>
              </w:rPr>
            </w:pPr>
          </w:p>
          <w:p w14:paraId="4F7A1F84" w14:textId="77777777" w:rsidR="002F1537" w:rsidRDefault="002F1537" w:rsidP="002F1537">
            <w:pPr>
              <w:jc w:val="center"/>
              <w:rPr>
                <w:rFonts w:ascii="GHEA Grapalat" w:hAnsi="GHEA Grapalat"/>
                <w:sz w:val="20"/>
                <w:lang w:val="hy-AM"/>
              </w:rPr>
            </w:pPr>
          </w:p>
          <w:p w14:paraId="67DD88EF" w14:textId="77777777" w:rsidR="002F1537" w:rsidRDefault="002F1537" w:rsidP="002F1537">
            <w:pPr>
              <w:jc w:val="center"/>
              <w:rPr>
                <w:rFonts w:ascii="GHEA Grapalat" w:hAnsi="GHEA Grapalat"/>
                <w:sz w:val="20"/>
                <w:lang w:val="hy-AM"/>
              </w:rPr>
            </w:pPr>
          </w:p>
          <w:p w14:paraId="490B828C" w14:textId="77777777" w:rsidR="002F1537" w:rsidRDefault="002F1537" w:rsidP="002F1537">
            <w:pPr>
              <w:jc w:val="center"/>
              <w:rPr>
                <w:rFonts w:ascii="GHEA Grapalat" w:hAnsi="GHEA Grapalat"/>
                <w:sz w:val="20"/>
                <w:lang w:val="hy-AM"/>
              </w:rPr>
            </w:pPr>
          </w:p>
          <w:p w14:paraId="54AD2686" w14:textId="77777777" w:rsidR="002F1537" w:rsidRDefault="002F1537" w:rsidP="002F1537">
            <w:pPr>
              <w:jc w:val="center"/>
              <w:rPr>
                <w:rFonts w:ascii="GHEA Grapalat" w:hAnsi="GHEA Grapalat"/>
                <w:sz w:val="20"/>
                <w:lang w:val="hy-AM"/>
              </w:rPr>
            </w:pPr>
          </w:p>
          <w:p w14:paraId="05BF3CBB" w14:textId="77777777" w:rsidR="002F1537" w:rsidRDefault="002F1537" w:rsidP="002F1537">
            <w:pPr>
              <w:jc w:val="center"/>
              <w:rPr>
                <w:rFonts w:ascii="GHEA Grapalat" w:hAnsi="GHEA Grapalat"/>
                <w:sz w:val="20"/>
                <w:lang w:val="hy-AM"/>
              </w:rPr>
            </w:pPr>
          </w:p>
          <w:p w14:paraId="7C9BCA1F" w14:textId="77777777" w:rsidR="002F1537" w:rsidRDefault="002F1537" w:rsidP="002F1537">
            <w:pPr>
              <w:jc w:val="center"/>
              <w:rPr>
                <w:rFonts w:ascii="GHEA Grapalat" w:hAnsi="GHEA Grapalat"/>
                <w:sz w:val="20"/>
                <w:lang w:val="hy-AM"/>
              </w:rPr>
            </w:pPr>
          </w:p>
          <w:p w14:paraId="1E53FF2C" w14:textId="77777777" w:rsidR="002F1537" w:rsidRDefault="002F1537" w:rsidP="002F1537">
            <w:pPr>
              <w:jc w:val="center"/>
              <w:rPr>
                <w:rFonts w:ascii="GHEA Grapalat" w:hAnsi="GHEA Grapalat"/>
                <w:sz w:val="20"/>
                <w:lang w:val="hy-AM"/>
              </w:rPr>
            </w:pPr>
          </w:p>
          <w:p w14:paraId="6336AE00" w14:textId="77777777" w:rsidR="002F1537" w:rsidRDefault="002F1537" w:rsidP="002F1537">
            <w:pPr>
              <w:jc w:val="center"/>
              <w:rPr>
                <w:rFonts w:ascii="GHEA Grapalat" w:hAnsi="GHEA Grapalat"/>
                <w:sz w:val="20"/>
                <w:lang w:val="hy-AM"/>
              </w:rPr>
            </w:pPr>
          </w:p>
          <w:p w14:paraId="729CC149" w14:textId="77777777" w:rsidR="002F1537" w:rsidRDefault="002F1537" w:rsidP="002F1537">
            <w:pPr>
              <w:jc w:val="center"/>
              <w:rPr>
                <w:rFonts w:ascii="GHEA Grapalat" w:hAnsi="GHEA Grapalat"/>
                <w:sz w:val="20"/>
                <w:lang w:val="hy-AM"/>
              </w:rPr>
            </w:pPr>
          </w:p>
          <w:p w14:paraId="3498A026" w14:textId="77777777" w:rsidR="002F1537" w:rsidRDefault="002F1537" w:rsidP="002F1537">
            <w:pPr>
              <w:jc w:val="center"/>
              <w:rPr>
                <w:rFonts w:ascii="GHEA Grapalat" w:hAnsi="GHEA Grapalat"/>
                <w:sz w:val="20"/>
                <w:lang w:val="hy-AM"/>
              </w:rPr>
            </w:pPr>
          </w:p>
          <w:p w14:paraId="091B3CE8" w14:textId="77777777" w:rsidR="002F1537" w:rsidRDefault="002F1537" w:rsidP="002F1537">
            <w:pPr>
              <w:jc w:val="center"/>
              <w:rPr>
                <w:rFonts w:ascii="GHEA Grapalat" w:hAnsi="GHEA Grapalat"/>
                <w:sz w:val="20"/>
                <w:lang w:val="hy-AM"/>
              </w:rPr>
            </w:pPr>
          </w:p>
          <w:p w14:paraId="0F275F7A" w14:textId="77777777" w:rsidR="002F1537" w:rsidRDefault="002F1537" w:rsidP="002F1537">
            <w:pPr>
              <w:jc w:val="center"/>
              <w:rPr>
                <w:rFonts w:ascii="GHEA Grapalat" w:hAnsi="GHEA Grapalat"/>
                <w:sz w:val="20"/>
                <w:lang w:val="hy-AM"/>
              </w:rPr>
            </w:pPr>
          </w:p>
          <w:p w14:paraId="66BB29C7" w14:textId="77777777" w:rsidR="002F1537" w:rsidRDefault="002F1537" w:rsidP="002F1537">
            <w:pPr>
              <w:jc w:val="center"/>
              <w:rPr>
                <w:rFonts w:ascii="GHEA Grapalat" w:hAnsi="GHEA Grapalat"/>
                <w:sz w:val="20"/>
                <w:lang w:val="hy-AM"/>
              </w:rPr>
            </w:pPr>
          </w:p>
          <w:p w14:paraId="4206D553" w14:textId="77777777" w:rsidR="002F1537" w:rsidRDefault="002F1537" w:rsidP="002F1537">
            <w:pPr>
              <w:jc w:val="center"/>
              <w:rPr>
                <w:rFonts w:ascii="GHEA Grapalat" w:hAnsi="GHEA Grapalat"/>
                <w:sz w:val="20"/>
                <w:lang w:val="hy-AM"/>
              </w:rPr>
            </w:pPr>
          </w:p>
          <w:p w14:paraId="043DC846" w14:textId="77777777" w:rsidR="002F1537" w:rsidRDefault="002F1537" w:rsidP="002F1537">
            <w:pPr>
              <w:jc w:val="center"/>
              <w:rPr>
                <w:rFonts w:ascii="GHEA Grapalat" w:hAnsi="GHEA Grapalat"/>
                <w:sz w:val="20"/>
                <w:lang w:val="hy-AM"/>
              </w:rPr>
            </w:pPr>
          </w:p>
          <w:p w14:paraId="0CE60DF5" w14:textId="77777777" w:rsidR="002F1537" w:rsidRDefault="002F1537" w:rsidP="002F1537">
            <w:pPr>
              <w:jc w:val="center"/>
              <w:rPr>
                <w:rFonts w:ascii="GHEA Grapalat" w:hAnsi="GHEA Grapalat"/>
                <w:sz w:val="20"/>
                <w:lang w:val="hy-AM"/>
              </w:rPr>
            </w:pPr>
          </w:p>
          <w:p w14:paraId="7CF6B821" w14:textId="77777777" w:rsidR="002F1537" w:rsidRDefault="002F1537" w:rsidP="002F1537">
            <w:pPr>
              <w:jc w:val="center"/>
              <w:rPr>
                <w:rFonts w:ascii="GHEA Grapalat" w:hAnsi="GHEA Grapalat"/>
                <w:sz w:val="20"/>
                <w:lang w:val="hy-AM"/>
              </w:rPr>
            </w:pPr>
          </w:p>
          <w:p w14:paraId="23F723DD" w14:textId="77777777" w:rsidR="002F1537" w:rsidRDefault="002F1537" w:rsidP="002F1537">
            <w:pPr>
              <w:jc w:val="center"/>
              <w:rPr>
                <w:rFonts w:ascii="GHEA Grapalat" w:hAnsi="GHEA Grapalat"/>
                <w:sz w:val="20"/>
                <w:lang w:val="hy-AM"/>
              </w:rPr>
            </w:pPr>
          </w:p>
          <w:p w14:paraId="18CFFA55" w14:textId="77777777" w:rsidR="002F1537" w:rsidRDefault="002F1537" w:rsidP="002F1537">
            <w:pPr>
              <w:jc w:val="center"/>
              <w:rPr>
                <w:rFonts w:ascii="GHEA Grapalat" w:hAnsi="GHEA Grapalat"/>
                <w:sz w:val="20"/>
                <w:lang w:val="hy-AM"/>
              </w:rPr>
            </w:pPr>
          </w:p>
          <w:p w14:paraId="4642D553" w14:textId="77777777" w:rsidR="002F1537" w:rsidRDefault="002F1537" w:rsidP="002F1537">
            <w:pPr>
              <w:jc w:val="center"/>
              <w:rPr>
                <w:rFonts w:ascii="GHEA Grapalat" w:hAnsi="GHEA Grapalat"/>
                <w:sz w:val="20"/>
                <w:lang w:val="hy-AM"/>
              </w:rPr>
            </w:pPr>
          </w:p>
          <w:p w14:paraId="23A484E9" w14:textId="77777777" w:rsidR="002F1537" w:rsidRDefault="002F1537" w:rsidP="002F1537">
            <w:pPr>
              <w:jc w:val="center"/>
              <w:rPr>
                <w:rFonts w:ascii="GHEA Grapalat" w:hAnsi="GHEA Grapalat"/>
                <w:sz w:val="20"/>
                <w:lang w:val="hy-AM"/>
              </w:rPr>
            </w:pPr>
          </w:p>
          <w:p w14:paraId="274F248C" w14:textId="77777777" w:rsidR="002F1537" w:rsidRDefault="002F1537" w:rsidP="002F1537">
            <w:pPr>
              <w:rPr>
                <w:rFonts w:ascii="GHEA Grapalat" w:hAnsi="GHEA Grapalat"/>
                <w:sz w:val="20"/>
                <w:lang w:val="hy-AM"/>
              </w:rPr>
            </w:pPr>
          </w:p>
          <w:p w14:paraId="205966F4" w14:textId="77777777" w:rsidR="002F1537" w:rsidRDefault="002F1537" w:rsidP="002F1537">
            <w:pPr>
              <w:jc w:val="center"/>
              <w:rPr>
                <w:rFonts w:ascii="GHEA Grapalat" w:hAnsi="GHEA Grapalat"/>
                <w:sz w:val="20"/>
                <w:lang w:val="hy-AM"/>
              </w:rPr>
            </w:pPr>
          </w:p>
          <w:p w14:paraId="512005EF" w14:textId="77777777" w:rsidR="002F1537" w:rsidRDefault="002F1537" w:rsidP="002F1537">
            <w:pPr>
              <w:jc w:val="center"/>
              <w:rPr>
                <w:rFonts w:ascii="GHEA Grapalat" w:hAnsi="GHEA Grapalat"/>
                <w:sz w:val="20"/>
                <w:lang w:val="hy-AM"/>
              </w:rPr>
            </w:pPr>
          </w:p>
          <w:p w14:paraId="3D3A7B60" w14:textId="208D2020" w:rsidR="002F1537" w:rsidRPr="00453E01" w:rsidRDefault="002F1537" w:rsidP="002F1537">
            <w:pPr>
              <w:jc w:val="center"/>
              <w:rPr>
                <w:rFonts w:ascii="GHEA Grapalat" w:hAnsi="GHEA Grapalat"/>
                <w:sz w:val="20"/>
                <w:lang w:val="hy-AM"/>
              </w:rPr>
            </w:pPr>
          </w:p>
        </w:tc>
        <w:tc>
          <w:tcPr>
            <w:tcW w:w="1620" w:type="dxa"/>
            <w:vAlign w:val="center"/>
          </w:tcPr>
          <w:p w14:paraId="079BEF77" w14:textId="08337F70" w:rsidR="002F1537" w:rsidRPr="00F375B7" w:rsidRDefault="002F1537" w:rsidP="002F1537">
            <w:pPr>
              <w:jc w:val="center"/>
              <w:rPr>
                <w:rFonts w:ascii="GHEA Grapalat" w:hAnsi="GHEA Grapalat"/>
                <w:sz w:val="20"/>
                <w:lang w:val="hy-AM"/>
              </w:rPr>
            </w:pPr>
            <w:r>
              <w:rPr>
                <w:rFonts w:ascii="GHEA Grapalat" w:hAnsi="GHEA Grapalat" w:cs="Calibri"/>
                <w:sz w:val="22"/>
                <w:szCs w:val="22"/>
              </w:rPr>
              <w:lastRenderedPageBreak/>
              <w:t>71351540/103</w:t>
            </w:r>
          </w:p>
        </w:tc>
        <w:tc>
          <w:tcPr>
            <w:tcW w:w="5310" w:type="dxa"/>
            <w:vMerge w:val="restart"/>
            <w:tcBorders>
              <w:top w:val="single" w:sz="4" w:space="0" w:color="auto"/>
              <w:left w:val="single" w:sz="4" w:space="0" w:color="auto"/>
              <w:right w:val="single" w:sz="4" w:space="0" w:color="auto"/>
            </w:tcBorders>
          </w:tcPr>
          <w:p w14:paraId="1BF7CDD6" w14:textId="77777777" w:rsidR="002F1537" w:rsidRPr="002F1537" w:rsidRDefault="002F1537" w:rsidP="002F1537">
            <w:pPr>
              <w:jc w:val="both"/>
              <w:rPr>
                <w:rFonts w:ascii="GHEA Grapalat" w:hAnsi="GHEA Grapalat"/>
                <w:sz w:val="20"/>
                <w:szCs w:val="16"/>
                <w:lang w:val="hy-AM"/>
              </w:rPr>
            </w:pPr>
            <w:r w:rsidRPr="002F1537">
              <w:rPr>
                <w:rFonts w:ascii="GHEA Grapalat" w:hAnsi="GHEA Grapalat"/>
                <w:sz w:val="20"/>
                <w:szCs w:val="16"/>
                <w:lang w:val="hy-AM"/>
              </w:rPr>
              <w:t>Ծառայության մատուցման ընդհանուր պահանջների</w:t>
            </w:r>
          </w:p>
          <w:p w14:paraId="0CA03ADA" w14:textId="77777777" w:rsidR="002F1537" w:rsidRPr="002F1537" w:rsidRDefault="002F1537" w:rsidP="002F1537">
            <w:pPr>
              <w:jc w:val="both"/>
              <w:rPr>
                <w:rFonts w:ascii="GHEA Grapalat" w:hAnsi="GHEA Grapalat"/>
                <w:sz w:val="20"/>
                <w:szCs w:val="16"/>
                <w:lang w:val="hy-AM"/>
              </w:rPr>
            </w:pPr>
          </w:p>
          <w:p w14:paraId="79FE61D5" w14:textId="77777777" w:rsidR="002F1537" w:rsidRPr="002F1537" w:rsidRDefault="002F1537" w:rsidP="002F1537">
            <w:pPr>
              <w:jc w:val="both"/>
              <w:rPr>
                <w:rFonts w:ascii="GHEA Grapalat" w:hAnsi="GHEA Grapalat"/>
                <w:sz w:val="20"/>
                <w:szCs w:val="16"/>
                <w:lang w:val="hy-AM"/>
              </w:rPr>
            </w:pPr>
            <w:r w:rsidRPr="002F1537">
              <w:rPr>
                <w:rFonts w:ascii="GHEA Grapalat" w:hAnsi="GHEA Grapalat"/>
                <w:sz w:val="20"/>
                <w:szCs w:val="16"/>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2EFC21C4" w14:textId="77777777" w:rsidR="002F1537" w:rsidRPr="002F1537" w:rsidRDefault="002F1537" w:rsidP="002F1537">
            <w:pPr>
              <w:jc w:val="both"/>
              <w:rPr>
                <w:rFonts w:ascii="GHEA Grapalat" w:hAnsi="GHEA Grapalat"/>
                <w:sz w:val="20"/>
                <w:szCs w:val="16"/>
                <w:lang w:val="hy-AM"/>
              </w:rPr>
            </w:pPr>
            <w:r w:rsidRPr="002F1537">
              <w:rPr>
                <w:rFonts w:ascii="GHEA Grapalat" w:hAnsi="GHEA Grapalat"/>
                <w:sz w:val="20"/>
                <w:szCs w:val="16"/>
                <w:lang w:val="hy-AM"/>
              </w:rPr>
              <w:t xml:space="preserve">2. Տեխնիկական հսկողության ծառայությունները պետք է իրականացվեն ՀՀ Քաղաքաշինության նախարարի 28.04.1998 թ.-ի N 44 հրամանով հաստատված շինարարության որակի տեխնիկական հսկողության իրականացման հրահանգով և Պատվիրատուի կողմից </w:t>
            </w:r>
            <w:r w:rsidRPr="002F1537">
              <w:rPr>
                <w:rFonts w:ascii="GHEA Grapalat" w:hAnsi="GHEA Grapalat"/>
                <w:sz w:val="20"/>
                <w:szCs w:val="16"/>
                <w:lang w:val="hy-AM"/>
              </w:rPr>
              <w:lastRenderedPageBreak/>
              <w:t>տրամադրվող պարտականությունների շրջանակներում:</w:t>
            </w:r>
          </w:p>
          <w:p w14:paraId="19A81992" w14:textId="77777777" w:rsidR="002F1537" w:rsidRPr="002F1537" w:rsidRDefault="002F1537" w:rsidP="002F1537">
            <w:pPr>
              <w:jc w:val="both"/>
              <w:rPr>
                <w:rFonts w:ascii="GHEA Grapalat" w:hAnsi="GHEA Grapalat"/>
                <w:sz w:val="20"/>
                <w:szCs w:val="16"/>
                <w:lang w:val="hy-AM"/>
              </w:rPr>
            </w:pPr>
            <w:r w:rsidRPr="002F1537">
              <w:rPr>
                <w:rFonts w:ascii="GHEA Grapalat" w:hAnsi="GHEA Grapalat"/>
                <w:sz w:val="20"/>
                <w:szCs w:val="16"/>
                <w:lang w:val="hy-AM"/>
              </w:rPr>
              <w:t>3. Տեխնիկական հսկողություն իրականացնողի հիմնական պարտականություններն են՝</w:t>
            </w:r>
          </w:p>
          <w:p w14:paraId="60E9C6CF" w14:textId="77777777" w:rsidR="002F1537" w:rsidRPr="002F1537" w:rsidRDefault="002F1537" w:rsidP="002F1537">
            <w:pPr>
              <w:jc w:val="both"/>
              <w:rPr>
                <w:rFonts w:ascii="GHEA Grapalat" w:hAnsi="GHEA Grapalat"/>
                <w:sz w:val="20"/>
                <w:szCs w:val="16"/>
                <w:lang w:val="hy-AM"/>
              </w:rPr>
            </w:pPr>
            <w:r w:rsidRPr="002F1537">
              <w:rPr>
                <w:rFonts w:ascii="GHEA Grapalat" w:hAnsi="GHEA Grapalat"/>
                <w:sz w:val="20"/>
                <w:szCs w:val="16"/>
                <w:lang w:val="hy-AM"/>
              </w:rPr>
              <w:t>• շինարարության սկզբից մինչև ավարտը ընկած ժամանակահատվածում պարբերաբար լուսանկարահանել շինարարության օբյեկտի վիճակը,</w:t>
            </w:r>
          </w:p>
          <w:p w14:paraId="037CEC10" w14:textId="77777777" w:rsidR="002F1537" w:rsidRPr="002F1537" w:rsidRDefault="002F1537" w:rsidP="002F1537">
            <w:pPr>
              <w:jc w:val="both"/>
              <w:rPr>
                <w:rFonts w:ascii="GHEA Grapalat" w:hAnsi="GHEA Grapalat"/>
                <w:sz w:val="20"/>
                <w:szCs w:val="16"/>
                <w:lang w:val="hy-AM"/>
              </w:rPr>
            </w:pPr>
            <w:r w:rsidRPr="002F1537">
              <w:rPr>
                <w:rFonts w:ascii="GHEA Grapalat" w:hAnsi="GHEA Grapalat"/>
                <w:sz w:val="20"/>
                <w:szCs w:val="16"/>
                <w:lang w:val="hy-AM"/>
              </w:rPr>
              <w:t>• ապահովել կատարվող աշխատանքների համապատասխանությունը կապալի պայմանագրի պայմաններին, շինարարական նորմերին և կանոններին,</w:t>
            </w:r>
          </w:p>
          <w:p w14:paraId="6A78D4C3" w14:textId="77777777" w:rsidR="002F1537" w:rsidRPr="002F1537" w:rsidRDefault="002F1537" w:rsidP="002F1537">
            <w:pPr>
              <w:jc w:val="both"/>
              <w:rPr>
                <w:rFonts w:ascii="GHEA Grapalat" w:hAnsi="GHEA Grapalat"/>
                <w:sz w:val="20"/>
                <w:szCs w:val="16"/>
                <w:lang w:val="hy-AM"/>
              </w:rPr>
            </w:pPr>
            <w:r w:rsidRPr="002F1537">
              <w:rPr>
                <w:rFonts w:ascii="GHEA Grapalat" w:hAnsi="GHEA Grapalat"/>
                <w:sz w:val="20"/>
                <w:szCs w:val="16"/>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38872A76" w14:textId="77777777" w:rsidR="002F1537" w:rsidRPr="002F1537" w:rsidRDefault="002F1537" w:rsidP="002F1537">
            <w:pPr>
              <w:jc w:val="both"/>
              <w:rPr>
                <w:rFonts w:ascii="GHEA Grapalat" w:hAnsi="GHEA Grapalat"/>
                <w:sz w:val="20"/>
                <w:szCs w:val="16"/>
                <w:lang w:val="hy-AM"/>
              </w:rPr>
            </w:pPr>
            <w:r w:rsidRPr="002F1537">
              <w:rPr>
                <w:rFonts w:ascii="GHEA Grapalat" w:hAnsi="GHEA Grapalat"/>
                <w:sz w:val="20"/>
                <w:szCs w:val="16"/>
                <w:lang w:val="hy-AM"/>
              </w:rPr>
              <w:t>• ստուգել և հաստատել աշխատանքային և կատարողական փաստաթղթերը՝ նախապատրաստված Կապալառուի կողմից,</w:t>
            </w:r>
          </w:p>
          <w:p w14:paraId="3474C0BE" w14:textId="77777777" w:rsidR="002F1537" w:rsidRPr="002F1537" w:rsidRDefault="002F1537" w:rsidP="002F1537">
            <w:pPr>
              <w:jc w:val="both"/>
              <w:rPr>
                <w:rFonts w:ascii="GHEA Grapalat" w:hAnsi="GHEA Grapalat"/>
                <w:sz w:val="20"/>
                <w:szCs w:val="16"/>
                <w:lang w:val="hy-AM"/>
              </w:rPr>
            </w:pPr>
            <w:r w:rsidRPr="002F1537">
              <w:rPr>
                <w:rFonts w:ascii="GHEA Grapalat" w:hAnsi="GHEA Grapalat"/>
                <w:sz w:val="20"/>
                <w:szCs w:val="16"/>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7E13049F" w14:textId="77777777" w:rsidR="002F1537" w:rsidRPr="002F1537" w:rsidRDefault="002F1537" w:rsidP="002F1537">
            <w:pPr>
              <w:jc w:val="both"/>
              <w:rPr>
                <w:rFonts w:ascii="GHEA Grapalat" w:hAnsi="GHEA Grapalat"/>
                <w:sz w:val="20"/>
                <w:szCs w:val="16"/>
                <w:lang w:val="hy-AM"/>
              </w:rPr>
            </w:pPr>
            <w:r w:rsidRPr="002F1537">
              <w:rPr>
                <w:rFonts w:ascii="GHEA Grapalat" w:hAnsi="GHEA Grapalat"/>
                <w:sz w:val="20"/>
                <w:szCs w:val="16"/>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3AA55288" w14:textId="77777777" w:rsidR="002F1537" w:rsidRPr="002F1537" w:rsidRDefault="002F1537" w:rsidP="002F1537">
            <w:pPr>
              <w:jc w:val="both"/>
              <w:rPr>
                <w:rFonts w:ascii="GHEA Grapalat" w:hAnsi="GHEA Grapalat"/>
                <w:sz w:val="20"/>
                <w:szCs w:val="16"/>
                <w:lang w:val="hy-AM"/>
              </w:rPr>
            </w:pPr>
            <w:r w:rsidRPr="002F1537">
              <w:rPr>
                <w:rFonts w:ascii="GHEA Grapalat" w:hAnsi="GHEA Grapalat"/>
                <w:sz w:val="20"/>
                <w:szCs w:val="16"/>
                <w:lang w:val="hy-AM"/>
              </w:rP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w:t>
            </w:r>
          </w:p>
          <w:p w14:paraId="735BEE2A" w14:textId="77777777" w:rsidR="002F1537" w:rsidRPr="002F1537" w:rsidRDefault="002F1537" w:rsidP="002F1537">
            <w:pPr>
              <w:jc w:val="both"/>
              <w:rPr>
                <w:rFonts w:ascii="GHEA Grapalat" w:hAnsi="GHEA Grapalat"/>
                <w:sz w:val="20"/>
                <w:szCs w:val="16"/>
                <w:lang w:val="hy-AM"/>
              </w:rPr>
            </w:pPr>
            <w:r w:rsidRPr="002F1537">
              <w:rPr>
                <w:rFonts w:ascii="GHEA Grapalat" w:hAnsi="GHEA Grapalat"/>
                <w:sz w:val="20"/>
                <w:szCs w:val="16"/>
                <w:lang w:val="hy-AM"/>
              </w:rPr>
              <w:t xml:space="preserve">• կատարել որակի և քանակի ամենօրյա հսկումը (համապատասխան նշում կատարելով մատյանում), այն աշխատանքների անհրաժեշտ փորձարկումները, որոնք </w:t>
            </w:r>
            <w:r w:rsidRPr="002F1537">
              <w:rPr>
                <w:rFonts w:ascii="GHEA Grapalat" w:hAnsi="GHEA Grapalat"/>
                <w:sz w:val="20"/>
                <w:szCs w:val="16"/>
                <w:lang w:val="hy-AM"/>
              </w:rPr>
              <w:lastRenderedPageBreak/>
              <w:t>կատարվում են կապալի պայմանագրի իրականացման շրջանակում,</w:t>
            </w:r>
          </w:p>
          <w:p w14:paraId="28CCBB65" w14:textId="77777777" w:rsidR="002F1537" w:rsidRPr="002F1537" w:rsidRDefault="002F1537" w:rsidP="002F1537">
            <w:pPr>
              <w:jc w:val="both"/>
              <w:rPr>
                <w:rFonts w:ascii="GHEA Grapalat" w:hAnsi="GHEA Grapalat"/>
                <w:sz w:val="20"/>
                <w:szCs w:val="16"/>
                <w:lang w:val="hy-AM"/>
              </w:rPr>
            </w:pPr>
            <w:r w:rsidRPr="002F1537">
              <w:rPr>
                <w:rFonts w:ascii="GHEA Grapalat" w:hAnsi="GHEA Grapalat"/>
                <w:sz w:val="20"/>
                <w:szCs w:val="16"/>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513DC82A" w14:textId="77777777" w:rsidR="002F1537" w:rsidRPr="002F1537" w:rsidRDefault="002F1537" w:rsidP="002F1537">
            <w:pPr>
              <w:jc w:val="both"/>
              <w:rPr>
                <w:rFonts w:ascii="GHEA Grapalat" w:hAnsi="GHEA Grapalat"/>
                <w:sz w:val="20"/>
                <w:szCs w:val="16"/>
                <w:lang w:val="hy-AM"/>
              </w:rPr>
            </w:pPr>
            <w:r w:rsidRPr="002F1537">
              <w:rPr>
                <w:rFonts w:ascii="GHEA Grapalat" w:hAnsi="GHEA Grapalat"/>
                <w:sz w:val="20"/>
                <w:szCs w:val="16"/>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4A34CF1F" w14:textId="77777777" w:rsidR="002F1537" w:rsidRPr="002F1537" w:rsidRDefault="002F1537" w:rsidP="002F1537">
            <w:pPr>
              <w:jc w:val="both"/>
              <w:rPr>
                <w:rFonts w:ascii="GHEA Grapalat" w:hAnsi="GHEA Grapalat"/>
                <w:sz w:val="20"/>
                <w:szCs w:val="16"/>
                <w:lang w:val="hy-AM"/>
              </w:rPr>
            </w:pPr>
            <w:r w:rsidRPr="002F1537">
              <w:rPr>
                <w:rFonts w:ascii="GHEA Grapalat" w:hAnsi="GHEA Grapalat"/>
                <w:sz w:val="20"/>
                <w:szCs w:val="16"/>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66FAA643" w14:textId="77777777" w:rsidR="002F1537" w:rsidRPr="002F1537" w:rsidRDefault="002F1537" w:rsidP="002F1537">
            <w:pPr>
              <w:jc w:val="both"/>
              <w:rPr>
                <w:rFonts w:ascii="GHEA Grapalat" w:hAnsi="GHEA Grapalat"/>
                <w:sz w:val="20"/>
                <w:szCs w:val="16"/>
                <w:lang w:val="hy-AM"/>
              </w:rPr>
            </w:pPr>
            <w:r w:rsidRPr="002F1537">
              <w:rPr>
                <w:rFonts w:ascii="GHEA Grapalat" w:hAnsi="GHEA Grapalat"/>
                <w:sz w:val="20"/>
                <w:szCs w:val="16"/>
                <w:lang w:val="hy-AM"/>
              </w:rPr>
              <w:t>• կատարել աշխատանքների ծավալների չափագրումներ և մասնակցել կատարողական փաստաթղթերի կազմմանը և հաստատմանը,</w:t>
            </w:r>
          </w:p>
          <w:p w14:paraId="38C9358D" w14:textId="77777777" w:rsidR="002F1537" w:rsidRPr="002F1537" w:rsidRDefault="002F1537" w:rsidP="002F1537">
            <w:pPr>
              <w:jc w:val="both"/>
              <w:rPr>
                <w:rFonts w:ascii="GHEA Grapalat" w:hAnsi="GHEA Grapalat"/>
                <w:sz w:val="20"/>
                <w:szCs w:val="16"/>
                <w:lang w:val="hy-AM"/>
              </w:rPr>
            </w:pPr>
            <w:r w:rsidRPr="002F1537">
              <w:rPr>
                <w:rFonts w:ascii="GHEA Grapalat" w:hAnsi="GHEA Grapalat"/>
                <w:sz w:val="20"/>
                <w:szCs w:val="16"/>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1A183A91" w14:textId="77777777" w:rsidR="002F1537" w:rsidRPr="002F1537" w:rsidRDefault="002F1537" w:rsidP="002F1537">
            <w:pPr>
              <w:jc w:val="both"/>
              <w:rPr>
                <w:rFonts w:ascii="GHEA Grapalat" w:hAnsi="GHEA Grapalat"/>
                <w:sz w:val="20"/>
                <w:szCs w:val="16"/>
                <w:lang w:val="hy-AM"/>
              </w:rPr>
            </w:pPr>
            <w:r w:rsidRPr="002F1537">
              <w:rPr>
                <w:rFonts w:ascii="GHEA Grapalat" w:hAnsi="GHEA Grapalat"/>
                <w:sz w:val="20"/>
                <w:szCs w:val="16"/>
                <w:lang w:val="hy-AM"/>
              </w:rPr>
              <w:t>• Պատվիրատուի ցուցումով չափագրել կատարման ենթակա աշխատանքները:</w:t>
            </w:r>
          </w:p>
          <w:p w14:paraId="2E8B8612" w14:textId="77777777" w:rsidR="002F1537" w:rsidRPr="002F1537" w:rsidRDefault="002F1537" w:rsidP="002F1537">
            <w:pPr>
              <w:jc w:val="both"/>
              <w:rPr>
                <w:rFonts w:ascii="GHEA Grapalat" w:hAnsi="GHEA Grapalat"/>
                <w:sz w:val="20"/>
                <w:szCs w:val="16"/>
                <w:lang w:val="hy-AM"/>
              </w:rPr>
            </w:pPr>
            <w:r w:rsidRPr="002F1537">
              <w:rPr>
                <w:rFonts w:ascii="GHEA Grapalat" w:hAnsi="GHEA Grapalat"/>
                <w:sz w:val="20"/>
                <w:szCs w:val="16"/>
                <w:lang w:val="hy-AM"/>
              </w:rPr>
              <w:t>• պարտադիր ներկա լինել քաղաքաշինության նախարարի թիվ 44 առ 28.04.1998 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w:t>
            </w:r>
          </w:p>
          <w:p w14:paraId="39A33FA0" w14:textId="77777777" w:rsidR="002F1537" w:rsidRPr="002F1537" w:rsidRDefault="002F1537" w:rsidP="002F1537">
            <w:pPr>
              <w:jc w:val="both"/>
              <w:rPr>
                <w:rFonts w:ascii="GHEA Grapalat" w:hAnsi="GHEA Grapalat"/>
                <w:sz w:val="20"/>
                <w:szCs w:val="16"/>
                <w:lang w:val="hy-AM"/>
              </w:rPr>
            </w:pPr>
            <w:r w:rsidRPr="002F1537">
              <w:rPr>
                <w:rFonts w:ascii="GHEA Grapalat" w:hAnsi="GHEA Grapalat"/>
                <w:sz w:val="20"/>
                <w:szCs w:val="16"/>
                <w:lang w:val="hy-AM"/>
              </w:rPr>
              <w:t>Հաշվետվության ներկայացման պահանջներ</w:t>
            </w:r>
          </w:p>
          <w:p w14:paraId="46CCA3DB" w14:textId="77777777" w:rsidR="002F1537" w:rsidRPr="002F1537" w:rsidRDefault="002F1537" w:rsidP="002F1537">
            <w:pPr>
              <w:jc w:val="both"/>
              <w:rPr>
                <w:rFonts w:ascii="GHEA Grapalat" w:hAnsi="GHEA Grapalat"/>
                <w:sz w:val="20"/>
                <w:szCs w:val="16"/>
                <w:lang w:val="hy-AM"/>
              </w:rPr>
            </w:pPr>
            <w:r w:rsidRPr="002F1537">
              <w:rPr>
                <w:rFonts w:ascii="GHEA Grapalat" w:hAnsi="GHEA Grapalat"/>
                <w:sz w:val="20"/>
                <w:szCs w:val="16"/>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w:t>
            </w:r>
            <w:r w:rsidRPr="002F1537">
              <w:rPr>
                <w:rFonts w:ascii="GHEA Grapalat" w:hAnsi="GHEA Grapalat"/>
                <w:sz w:val="20"/>
                <w:szCs w:val="16"/>
                <w:lang w:val="hy-AM"/>
              </w:rPr>
              <w:lastRenderedPageBreak/>
              <w:t>ընդունման արձանագրությունները հիմնավորող փաստաթղթեր:</w:t>
            </w:r>
          </w:p>
          <w:p w14:paraId="6074383B" w14:textId="33B6F462" w:rsidR="002F1537" w:rsidRPr="00813CD0" w:rsidRDefault="002F1537" w:rsidP="002F1537">
            <w:pPr>
              <w:jc w:val="both"/>
              <w:rPr>
                <w:rFonts w:ascii="GHEA Grapalat" w:hAnsi="GHEA Grapalat"/>
                <w:sz w:val="20"/>
                <w:szCs w:val="16"/>
                <w:lang w:val="hy-AM"/>
              </w:rPr>
            </w:pPr>
            <w:r w:rsidRPr="002F1537">
              <w:rPr>
                <w:rFonts w:ascii="GHEA Grapalat" w:hAnsi="GHEA Grapalat"/>
                <w:sz w:val="20"/>
                <w:szCs w:val="16"/>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 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 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tc>
        <w:tc>
          <w:tcPr>
            <w:tcW w:w="810" w:type="dxa"/>
            <w:vAlign w:val="center"/>
          </w:tcPr>
          <w:p w14:paraId="4639C65D" w14:textId="77777777" w:rsidR="002F1537" w:rsidRDefault="002F1537" w:rsidP="002F1537">
            <w:pPr>
              <w:jc w:val="center"/>
              <w:rPr>
                <w:rFonts w:ascii="GHEA Grapalat" w:hAnsi="GHEA Grapalat" w:cs="Calibri"/>
                <w:color w:val="000000"/>
                <w:sz w:val="20"/>
                <w:szCs w:val="20"/>
                <w:lang w:val="hy-AM"/>
              </w:rPr>
            </w:pPr>
          </w:p>
          <w:p w14:paraId="317BAAF6" w14:textId="77777777" w:rsidR="002F1537" w:rsidRDefault="002F1537" w:rsidP="002F1537">
            <w:pPr>
              <w:jc w:val="center"/>
              <w:rPr>
                <w:rFonts w:ascii="GHEA Grapalat" w:hAnsi="GHEA Grapalat" w:cs="Calibri"/>
                <w:color w:val="000000"/>
                <w:sz w:val="20"/>
                <w:szCs w:val="20"/>
                <w:lang w:val="hy-AM"/>
              </w:rPr>
            </w:pPr>
          </w:p>
          <w:p w14:paraId="45934513" w14:textId="77777777" w:rsidR="002F1537" w:rsidRDefault="002F1537" w:rsidP="002F1537">
            <w:pPr>
              <w:jc w:val="center"/>
              <w:rPr>
                <w:rFonts w:ascii="GHEA Grapalat" w:hAnsi="GHEA Grapalat" w:cs="Calibri"/>
                <w:color w:val="000000"/>
                <w:sz w:val="20"/>
                <w:szCs w:val="20"/>
                <w:lang w:val="hy-AM"/>
              </w:rPr>
            </w:pPr>
          </w:p>
          <w:p w14:paraId="1A709AF9" w14:textId="77777777" w:rsidR="002F1537" w:rsidRDefault="002F1537" w:rsidP="002F1537">
            <w:pPr>
              <w:jc w:val="center"/>
              <w:rPr>
                <w:rFonts w:ascii="GHEA Grapalat" w:hAnsi="GHEA Grapalat" w:cs="Calibri"/>
                <w:color w:val="000000"/>
                <w:sz w:val="20"/>
                <w:szCs w:val="20"/>
                <w:lang w:val="hy-AM"/>
              </w:rPr>
            </w:pPr>
          </w:p>
          <w:p w14:paraId="3538C8DB" w14:textId="77777777" w:rsidR="002F1537" w:rsidRDefault="002F1537" w:rsidP="002F1537">
            <w:pPr>
              <w:jc w:val="center"/>
              <w:rPr>
                <w:rFonts w:ascii="GHEA Grapalat" w:hAnsi="GHEA Grapalat" w:cs="Calibri"/>
                <w:color w:val="000000"/>
                <w:sz w:val="20"/>
                <w:szCs w:val="20"/>
                <w:lang w:val="hy-AM"/>
              </w:rPr>
            </w:pPr>
          </w:p>
          <w:p w14:paraId="2E834B0A" w14:textId="77777777" w:rsidR="002F1537" w:rsidRDefault="002F1537" w:rsidP="002F1537">
            <w:pPr>
              <w:jc w:val="center"/>
              <w:rPr>
                <w:rFonts w:ascii="GHEA Grapalat" w:hAnsi="GHEA Grapalat" w:cs="Calibri"/>
                <w:color w:val="000000"/>
                <w:sz w:val="20"/>
                <w:szCs w:val="20"/>
                <w:lang w:val="hy-AM"/>
              </w:rPr>
            </w:pPr>
          </w:p>
          <w:p w14:paraId="705A7CA6" w14:textId="5E7E4E00" w:rsidR="002F1537" w:rsidRDefault="002F1537" w:rsidP="002F1537">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Դրամ</w:t>
            </w:r>
          </w:p>
          <w:p w14:paraId="075185B1" w14:textId="77777777" w:rsidR="002F1537" w:rsidRDefault="002F1537" w:rsidP="002F1537">
            <w:pPr>
              <w:jc w:val="center"/>
              <w:rPr>
                <w:rFonts w:ascii="GHEA Grapalat" w:hAnsi="GHEA Grapalat" w:cs="Calibri"/>
                <w:color w:val="000000"/>
                <w:sz w:val="20"/>
                <w:szCs w:val="20"/>
                <w:lang w:val="hy-AM"/>
              </w:rPr>
            </w:pPr>
          </w:p>
          <w:p w14:paraId="04FE9BD1" w14:textId="77777777" w:rsidR="002F1537" w:rsidRDefault="002F1537" w:rsidP="002F1537">
            <w:pPr>
              <w:jc w:val="center"/>
              <w:rPr>
                <w:rFonts w:ascii="GHEA Grapalat" w:hAnsi="GHEA Grapalat" w:cs="Calibri"/>
                <w:color w:val="000000"/>
                <w:sz w:val="20"/>
                <w:szCs w:val="20"/>
                <w:lang w:val="hy-AM"/>
              </w:rPr>
            </w:pPr>
          </w:p>
          <w:p w14:paraId="099C82B6" w14:textId="77777777" w:rsidR="002F1537" w:rsidRDefault="002F1537" w:rsidP="002F1537">
            <w:pPr>
              <w:jc w:val="center"/>
              <w:rPr>
                <w:rFonts w:ascii="GHEA Grapalat" w:hAnsi="GHEA Grapalat" w:cs="Calibri"/>
                <w:color w:val="000000"/>
                <w:sz w:val="20"/>
                <w:szCs w:val="20"/>
                <w:lang w:val="hy-AM"/>
              </w:rPr>
            </w:pPr>
          </w:p>
          <w:p w14:paraId="7B1C9B2D" w14:textId="77777777" w:rsidR="002F1537" w:rsidRDefault="002F1537" w:rsidP="002F1537">
            <w:pPr>
              <w:jc w:val="center"/>
              <w:rPr>
                <w:rFonts w:ascii="GHEA Grapalat" w:hAnsi="GHEA Grapalat" w:cs="Calibri"/>
                <w:color w:val="000000"/>
                <w:sz w:val="20"/>
                <w:szCs w:val="20"/>
                <w:lang w:val="hy-AM"/>
              </w:rPr>
            </w:pPr>
          </w:p>
          <w:p w14:paraId="4A69E2EF" w14:textId="77777777" w:rsidR="002F1537" w:rsidRDefault="002F1537" w:rsidP="002F1537">
            <w:pPr>
              <w:jc w:val="center"/>
              <w:rPr>
                <w:rFonts w:ascii="GHEA Grapalat" w:hAnsi="GHEA Grapalat" w:cs="Calibri"/>
                <w:color w:val="000000"/>
                <w:sz w:val="20"/>
                <w:szCs w:val="20"/>
                <w:lang w:val="hy-AM"/>
              </w:rPr>
            </w:pPr>
          </w:p>
          <w:p w14:paraId="6E26073E" w14:textId="77777777" w:rsidR="002F1537" w:rsidRDefault="002F1537" w:rsidP="002F1537">
            <w:pPr>
              <w:jc w:val="center"/>
              <w:rPr>
                <w:rFonts w:ascii="GHEA Grapalat" w:hAnsi="GHEA Grapalat" w:cs="Calibri"/>
                <w:color w:val="000000"/>
                <w:sz w:val="20"/>
                <w:szCs w:val="20"/>
                <w:lang w:val="hy-AM"/>
              </w:rPr>
            </w:pPr>
          </w:p>
          <w:p w14:paraId="08B178D7" w14:textId="77777777" w:rsidR="002F1537" w:rsidRDefault="002F1537" w:rsidP="002F1537">
            <w:pPr>
              <w:jc w:val="center"/>
              <w:rPr>
                <w:rFonts w:ascii="GHEA Grapalat" w:hAnsi="GHEA Grapalat" w:cs="Calibri"/>
                <w:color w:val="000000"/>
                <w:sz w:val="20"/>
                <w:szCs w:val="20"/>
                <w:lang w:val="hy-AM"/>
              </w:rPr>
            </w:pPr>
          </w:p>
          <w:p w14:paraId="08F4BDE5" w14:textId="77777777" w:rsidR="002F1537" w:rsidRDefault="002F1537" w:rsidP="002F1537">
            <w:pPr>
              <w:jc w:val="center"/>
              <w:rPr>
                <w:rFonts w:ascii="GHEA Grapalat" w:hAnsi="GHEA Grapalat" w:cs="Calibri"/>
                <w:color w:val="000000"/>
                <w:sz w:val="20"/>
                <w:szCs w:val="20"/>
                <w:lang w:val="hy-AM"/>
              </w:rPr>
            </w:pPr>
          </w:p>
          <w:p w14:paraId="325315F9" w14:textId="77777777" w:rsidR="002F1537" w:rsidRDefault="002F1537" w:rsidP="002F1537">
            <w:pPr>
              <w:jc w:val="center"/>
              <w:rPr>
                <w:rFonts w:ascii="GHEA Grapalat" w:hAnsi="GHEA Grapalat" w:cs="Calibri"/>
                <w:color w:val="000000"/>
                <w:sz w:val="20"/>
                <w:szCs w:val="20"/>
                <w:lang w:val="hy-AM"/>
              </w:rPr>
            </w:pPr>
          </w:p>
          <w:p w14:paraId="7186A895" w14:textId="77777777" w:rsidR="002F1537" w:rsidRDefault="002F1537" w:rsidP="002F1537">
            <w:pPr>
              <w:jc w:val="center"/>
              <w:rPr>
                <w:rFonts w:ascii="GHEA Grapalat" w:hAnsi="GHEA Grapalat" w:cs="Calibri"/>
                <w:color w:val="000000"/>
                <w:sz w:val="20"/>
                <w:szCs w:val="20"/>
                <w:lang w:val="hy-AM"/>
              </w:rPr>
            </w:pPr>
          </w:p>
          <w:p w14:paraId="19516441" w14:textId="77777777" w:rsidR="002F1537" w:rsidRDefault="002F1537" w:rsidP="002F1537">
            <w:pPr>
              <w:jc w:val="center"/>
              <w:rPr>
                <w:rFonts w:ascii="GHEA Grapalat" w:hAnsi="GHEA Grapalat" w:cs="Calibri"/>
                <w:color w:val="000000"/>
                <w:sz w:val="20"/>
                <w:szCs w:val="20"/>
                <w:lang w:val="hy-AM"/>
              </w:rPr>
            </w:pPr>
          </w:p>
          <w:p w14:paraId="5AFAF20D" w14:textId="77777777" w:rsidR="002F1537" w:rsidRDefault="002F1537" w:rsidP="002F1537">
            <w:pPr>
              <w:jc w:val="center"/>
              <w:rPr>
                <w:rFonts w:ascii="GHEA Grapalat" w:hAnsi="GHEA Grapalat" w:cs="Calibri"/>
                <w:color w:val="000000"/>
                <w:sz w:val="20"/>
                <w:szCs w:val="20"/>
                <w:lang w:val="hy-AM"/>
              </w:rPr>
            </w:pPr>
          </w:p>
          <w:p w14:paraId="667641B6" w14:textId="77777777" w:rsidR="002F1537" w:rsidRDefault="002F1537" w:rsidP="002F1537">
            <w:pPr>
              <w:jc w:val="center"/>
              <w:rPr>
                <w:rFonts w:ascii="GHEA Grapalat" w:hAnsi="GHEA Grapalat" w:cs="Calibri"/>
                <w:color w:val="000000"/>
                <w:sz w:val="20"/>
                <w:szCs w:val="20"/>
                <w:lang w:val="hy-AM"/>
              </w:rPr>
            </w:pPr>
          </w:p>
          <w:p w14:paraId="30345226" w14:textId="77777777" w:rsidR="002F1537" w:rsidRDefault="002F1537" w:rsidP="002F1537">
            <w:pPr>
              <w:jc w:val="center"/>
              <w:rPr>
                <w:rFonts w:ascii="GHEA Grapalat" w:hAnsi="GHEA Grapalat" w:cs="Calibri"/>
                <w:color w:val="000000"/>
                <w:sz w:val="20"/>
                <w:szCs w:val="20"/>
                <w:lang w:val="hy-AM"/>
              </w:rPr>
            </w:pPr>
          </w:p>
          <w:p w14:paraId="5525FA86" w14:textId="77777777" w:rsidR="002F1537" w:rsidRDefault="002F1537" w:rsidP="002F1537">
            <w:pPr>
              <w:jc w:val="center"/>
              <w:rPr>
                <w:rFonts w:ascii="GHEA Grapalat" w:hAnsi="GHEA Grapalat" w:cs="Calibri"/>
                <w:color w:val="000000"/>
                <w:sz w:val="20"/>
                <w:szCs w:val="20"/>
                <w:lang w:val="hy-AM"/>
              </w:rPr>
            </w:pPr>
          </w:p>
          <w:p w14:paraId="448397D7" w14:textId="77777777" w:rsidR="002F1537" w:rsidRDefault="002F1537" w:rsidP="002F1537">
            <w:pPr>
              <w:jc w:val="center"/>
              <w:rPr>
                <w:rFonts w:ascii="GHEA Grapalat" w:hAnsi="GHEA Grapalat" w:cs="Calibri"/>
                <w:color w:val="000000"/>
                <w:sz w:val="20"/>
                <w:szCs w:val="20"/>
                <w:lang w:val="hy-AM"/>
              </w:rPr>
            </w:pPr>
          </w:p>
          <w:p w14:paraId="4727A2F9" w14:textId="77777777" w:rsidR="002F1537" w:rsidRDefault="002F1537" w:rsidP="002F1537">
            <w:pPr>
              <w:jc w:val="center"/>
              <w:rPr>
                <w:rFonts w:ascii="GHEA Grapalat" w:hAnsi="GHEA Grapalat" w:cs="Calibri"/>
                <w:color w:val="000000"/>
                <w:sz w:val="20"/>
                <w:szCs w:val="20"/>
                <w:lang w:val="hy-AM"/>
              </w:rPr>
            </w:pPr>
          </w:p>
          <w:p w14:paraId="6C68533D" w14:textId="77777777" w:rsidR="002F1537" w:rsidRDefault="002F1537" w:rsidP="002F1537">
            <w:pPr>
              <w:jc w:val="center"/>
              <w:rPr>
                <w:rFonts w:ascii="GHEA Grapalat" w:hAnsi="GHEA Grapalat" w:cs="Calibri"/>
                <w:color w:val="000000"/>
                <w:sz w:val="20"/>
                <w:szCs w:val="20"/>
                <w:lang w:val="hy-AM"/>
              </w:rPr>
            </w:pPr>
          </w:p>
          <w:p w14:paraId="476C9179" w14:textId="77777777" w:rsidR="002F1537" w:rsidRDefault="002F1537" w:rsidP="002F1537">
            <w:pPr>
              <w:jc w:val="center"/>
              <w:rPr>
                <w:rFonts w:ascii="GHEA Grapalat" w:hAnsi="GHEA Grapalat" w:cs="Calibri"/>
                <w:color w:val="000000"/>
                <w:sz w:val="20"/>
                <w:szCs w:val="20"/>
                <w:lang w:val="hy-AM"/>
              </w:rPr>
            </w:pPr>
          </w:p>
          <w:p w14:paraId="77447F70" w14:textId="77777777" w:rsidR="002F1537" w:rsidRDefault="002F1537" w:rsidP="002F1537">
            <w:pPr>
              <w:jc w:val="center"/>
              <w:rPr>
                <w:rFonts w:ascii="GHEA Grapalat" w:hAnsi="GHEA Grapalat" w:cs="Calibri"/>
                <w:color w:val="000000"/>
                <w:sz w:val="20"/>
                <w:szCs w:val="20"/>
                <w:lang w:val="hy-AM"/>
              </w:rPr>
            </w:pPr>
          </w:p>
          <w:p w14:paraId="544D48D7" w14:textId="77777777" w:rsidR="002F1537" w:rsidRDefault="002F1537" w:rsidP="002F1537">
            <w:pPr>
              <w:jc w:val="center"/>
              <w:rPr>
                <w:rFonts w:ascii="GHEA Grapalat" w:hAnsi="GHEA Grapalat" w:cs="Calibri"/>
                <w:color w:val="000000"/>
                <w:sz w:val="20"/>
                <w:szCs w:val="20"/>
                <w:lang w:val="hy-AM"/>
              </w:rPr>
            </w:pPr>
          </w:p>
          <w:p w14:paraId="2095B9FA" w14:textId="77777777" w:rsidR="002F1537" w:rsidRDefault="002F1537" w:rsidP="002F1537">
            <w:pPr>
              <w:jc w:val="center"/>
              <w:rPr>
                <w:rFonts w:ascii="GHEA Grapalat" w:hAnsi="GHEA Grapalat" w:cs="Calibri"/>
                <w:color w:val="000000"/>
                <w:sz w:val="20"/>
                <w:szCs w:val="20"/>
                <w:lang w:val="hy-AM"/>
              </w:rPr>
            </w:pPr>
          </w:p>
          <w:p w14:paraId="75C4C17B" w14:textId="77777777" w:rsidR="002F1537" w:rsidRDefault="002F1537" w:rsidP="002F1537">
            <w:pPr>
              <w:rPr>
                <w:rFonts w:ascii="GHEA Grapalat" w:hAnsi="GHEA Grapalat" w:cs="Calibri"/>
                <w:color w:val="000000"/>
                <w:sz w:val="20"/>
                <w:szCs w:val="20"/>
                <w:lang w:val="hy-AM"/>
              </w:rPr>
            </w:pPr>
          </w:p>
          <w:p w14:paraId="1D3DE940" w14:textId="77777777" w:rsidR="002F1537" w:rsidRDefault="002F1537" w:rsidP="002F1537">
            <w:pPr>
              <w:rPr>
                <w:rFonts w:ascii="GHEA Grapalat" w:hAnsi="GHEA Grapalat" w:cs="Calibri"/>
                <w:color w:val="000000"/>
                <w:sz w:val="20"/>
                <w:szCs w:val="20"/>
                <w:lang w:val="hy-AM"/>
              </w:rPr>
            </w:pPr>
          </w:p>
          <w:p w14:paraId="3A3A8115" w14:textId="7A9219B3" w:rsidR="002F1537" w:rsidRPr="00D80CD8" w:rsidRDefault="002F1537" w:rsidP="002F1537">
            <w:pPr>
              <w:rPr>
                <w:rFonts w:ascii="GHEA Grapalat" w:hAnsi="GHEA Grapalat" w:cs="Calibri"/>
                <w:color w:val="000000"/>
                <w:sz w:val="20"/>
                <w:szCs w:val="20"/>
                <w:lang w:val="hy-AM"/>
              </w:rPr>
            </w:pPr>
          </w:p>
          <w:p w14:paraId="46867251" w14:textId="77777777" w:rsidR="002F1537" w:rsidRPr="00453E01" w:rsidRDefault="002F1537" w:rsidP="002F1537">
            <w:pPr>
              <w:jc w:val="center"/>
              <w:rPr>
                <w:rFonts w:ascii="GHEA Grapalat" w:hAnsi="GHEA Grapalat"/>
                <w:sz w:val="20"/>
                <w:lang w:val="hy-AM"/>
              </w:rPr>
            </w:pPr>
          </w:p>
        </w:tc>
        <w:tc>
          <w:tcPr>
            <w:tcW w:w="1170" w:type="dxa"/>
            <w:vAlign w:val="center"/>
          </w:tcPr>
          <w:p w14:paraId="5A6CF1FA" w14:textId="77777777" w:rsidR="002F1537" w:rsidRDefault="002F1537" w:rsidP="002F1537">
            <w:pPr>
              <w:jc w:val="center"/>
              <w:rPr>
                <w:rFonts w:ascii="GHEA Grapalat" w:hAnsi="GHEA Grapalat"/>
                <w:sz w:val="20"/>
                <w:lang w:val="hy-AM"/>
              </w:rPr>
            </w:pPr>
          </w:p>
          <w:p w14:paraId="208BDF76" w14:textId="77777777" w:rsidR="002F1537" w:rsidRDefault="002F1537" w:rsidP="002F1537">
            <w:pPr>
              <w:jc w:val="center"/>
              <w:rPr>
                <w:rFonts w:ascii="GHEA Grapalat" w:hAnsi="GHEA Grapalat"/>
                <w:sz w:val="20"/>
                <w:lang w:val="hy-AM"/>
              </w:rPr>
            </w:pPr>
          </w:p>
          <w:p w14:paraId="31086AF7" w14:textId="77777777" w:rsidR="002F1537" w:rsidRDefault="002F1537" w:rsidP="002F1537">
            <w:pPr>
              <w:jc w:val="center"/>
              <w:rPr>
                <w:rFonts w:ascii="GHEA Grapalat" w:hAnsi="GHEA Grapalat"/>
                <w:sz w:val="20"/>
                <w:lang w:val="hy-AM"/>
              </w:rPr>
            </w:pPr>
          </w:p>
          <w:p w14:paraId="2AFC48F1" w14:textId="77777777" w:rsidR="002F1537" w:rsidRDefault="002F1537" w:rsidP="002F1537">
            <w:pPr>
              <w:jc w:val="center"/>
              <w:rPr>
                <w:rFonts w:ascii="GHEA Grapalat" w:hAnsi="GHEA Grapalat"/>
                <w:sz w:val="20"/>
                <w:lang w:val="hy-AM"/>
              </w:rPr>
            </w:pPr>
          </w:p>
          <w:p w14:paraId="2B871CC5" w14:textId="77777777" w:rsidR="002F1537" w:rsidRDefault="002F1537" w:rsidP="002F1537">
            <w:pPr>
              <w:jc w:val="center"/>
              <w:rPr>
                <w:rFonts w:ascii="GHEA Grapalat" w:hAnsi="GHEA Grapalat"/>
                <w:sz w:val="20"/>
                <w:lang w:val="hy-AM"/>
              </w:rPr>
            </w:pPr>
          </w:p>
          <w:p w14:paraId="79677586" w14:textId="77777777" w:rsidR="002F1537" w:rsidRDefault="002F1537" w:rsidP="002F1537">
            <w:pPr>
              <w:jc w:val="center"/>
              <w:rPr>
                <w:rFonts w:ascii="GHEA Grapalat" w:hAnsi="GHEA Grapalat"/>
                <w:sz w:val="20"/>
                <w:lang w:val="hy-AM"/>
              </w:rPr>
            </w:pPr>
          </w:p>
          <w:p w14:paraId="11148C38" w14:textId="77777777" w:rsidR="002F1537" w:rsidRDefault="002F1537" w:rsidP="002F1537">
            <w:pPr>
              <w:jc w:val="center"/>
              <w:rPr>
                <w:rFonts w:ascii="GHEA Grapalat" w:hAnsi="GHEA Grapalat"/>
                <w:sz w:val="20"/>
                <w:lang w:val="hy-AM"/>
              </w:rPr>
            </w:pPr>
          </w:p>
          <w:p w14:paraId="5C54019B" w14:textId="77777777" w:rsidR="002F1537" w:rsidRDefault="002F1537" w:rsidP="002F1537">
            <w:pPr>
              <w:jc w:val="center"/>
              <w:rPr>
                <w:rFonts w:ascii="GHEA Grapalat" w:hAnsi="GHEA Grapalat"/>
                <w:sz w:val="20"/>
                <w:lang w:val="hy-AM"/>
              </w:rPr>
            </w:pPr>
          </w:p>
          <w:p w14:paraId="1DCE792B" w14:textId="77777777" w:rsidR="002F1537" w:rsidRDefault="002F1537" w:rsidP="002F1537">
            <w:pPr>
              <w:jc w:val="center"/>
              <w:rPr>
                <w:rFonts w:ascii="GHEA Grapalat" w:hAnsi="GHEA Grapalat"/>
                <w:sz w:val="20"/>
                <w:lang w:val="hy-AM"/>
              </w:rPr>
            </w:pPr>
          </w:p>
          <w:p w14:paraId="25877DC8" w14:textId="77777777" w:rsidR="002F1537" w:rsidRPr="00453E01" w:rsidRDefault="002F1537" w:rsidP="002F1537">
            <w:pPr>
              <w:jc w:val="center"/>
              <w:rPr>
                <w:rFonts w:ascii="GHEA Grapalat" w:hAnsi="GHEA Grapalat"/>
                <w:sz w:val="20"/>
                <w:lang w:val="hy-AM"/>
              </w:rPr>
            </w:pPr>
          </w:p>
        </w:tc>
        <w:tc>
          <w:tcPr>
            <w:tcW w:w="990" w:type="dxa"/>
            <w:vAlign w:val="center"/>
          </w:tcPr>
          <w:p w14:paraId="150B22A4" w14:textId="77777777" w:rsidR="002F1537" w:rsidRDefault="002F1537" w:rsidP="002F1537">
            <w:pPr>
              <w:jc w:val="center"/>
              <w:rPr>
                <w:rFonts w:ascii="GHEA Grapalat" w:hAnsi="GHEA Grapalat"/>
                <w:sz w:val="20"/>
                <w:lang w:val="hy-AM"/>
              </w:rPr>
            </w:pPr>
          </w:p>
          <w:p w14:paraId="552BAB17" w14:textId="77777777" w:rsidR="002F1537" w:rsidRDefault="002F1537" w:rsidP="002F1537">
            <w:pPr>
              <w:jc w:val="center"/>
              <w:rPr>
                <w:rFonts w:ascii="GHEA Grapalat" w:hAnsi="GHEA Grapalat"/>
                <w:sz w:val="20"/>
                <w:lang w:val="hy-AM"/>
              </w:rPr>
            </w:pPr>
          </w:p>
          <w:p w14:paraId="0B603F65" w14:textId="77777777" w:rsidR="002F1537" w:rsidRDefault="002F1537" w:rsidP="002F1537">
            <w:pPr>
              <w:jc w:val="center"/>
              <w:rPr>
                <w:rFonts w:ascii="GHEA Grapalat" w:hAnsi="GHEA Grapalat"/>
                <w:sz w:val="20"/>
                <w:lang w:val="hy-AM"/>
              </w:rPr>
            </w:pPr>
          </w:p>
          <w:p w14:paraId="128749A0" w14:textId="77777777" w:rsidR="002F1537" w:rsidRDefault="002F1537" w:rsidP="002F1537">
            <w:pPr>
              <w:jc w:val="center"/>
              <w:rPr>
                <w:rFonts w:ascii="GHEA Grapalat" w:hAnsi="GHEA Grapalat"/>
                <w:sz w:val="20"/>
                <w:lang w:val="hy-AM"/>
              </w:rPr>
            </w:pPr>
          </w:p>
          <w:p w14:paraId="4F757645" w14:textId="77777777" w:rsidR="002F1537" w:rsidRDefault="002F1537" w:rsidP="002F1537">
            <w:pPr>
              <w:jc w:val="center"/>
              <w:rPr>
                <w:rFonts w:ascii="GHEA Grapalat" w:hAnsi="GHEA Grapalat"/>
                <w:sz w:val="20"/>
                <w:lang w:val="hy-AM"/>
              </w:rPr>
            </w:pPr>
          </w:p>
          <w:p w14:paraId="08B7B018" w14:textId="77777777" w:rsidR="002F1537" w:rsidRDefault="002F1537" w:rsidP="002F1537">
            <w:pPr>
              <w:jc w:val="center"/>
              <w:rPr>
                <w:rFonts w:ascii="GHEA Grapalat" w:hAnsi="GHEA Grapalat"/>
                <w:sz w:val="20"/>
                <w:lang w:val="hy-AM"/>
              </w:rPr>
            </w:pPr>
          </w:p>
          <w:p w14:paraId="7D3D6C7B" w14:textId="6B204149" w:rsidR="002F1537" w:rsidRDefault="002F1537" w:rsidP="002F1537">
            <w:pPr>
              <w:jc w:val="center"/>
              <w:rPr>
                <w:rFonts w:ascii="GHEA Grapalat" w:hAnsi="GHEA Grapalat"/>
                <w:sz w:val="20"/>
                <w:lang w:val="hy-AM"/>
              </w:rPr>
            </w:pPr>
            <w:r>
              <w:rPr>
                <w:rFonts w:ascii="GHEA Grapalat" w:hAnsi="GHEA Grapalat"/>
                <w:sz w:val="20"/>
                <w:lang w:val="hy-AM"/>
              </w:rPr>
              <w:t>1</w:t>
            </w:r>
          </w:p>
          <w:p w14:paraId="5E8AFEC0" w14:textId="77777777" w:rsidR="002F1537" w:rsidRDefault="002F1537" w:rsidP="002F1537">
            <w:pPr>
              <w:jc w:val="center"/>
              <w:rPr>
                <w:rFonts w:ascii="GHEA Grapalat" w:hAnsi="GHEA Grapalat"/>
                <w:sz w:val="20"/>
                <w:lang w:val="hy-AM"/>
              </w:rPr>
            </w:pPr>
          </w:p>
          <w:p w14:paraId="028EF781" w14:textId="77777777" w:rsidR="002F1537" w:rsidRDefault="002F1537" w:rsidP="002F1537">
            <w:pPr>
              <w:jc w:val="center"/>
              <w:rPr>
                <w:rFonts w:ascii="GHEA Grapalat" w:hAnsi="GHEA Grapalat"/>
                <w:sz w:val="20"/>
                <w:lang w:val="hy-AM"/>
              </w:rPr>
            </w:pPr>
          </w:p>
          <w:p w14:paraId="0E84D26A" w14:textId="77777777" w:rsidR="002F1537" w:rsidRDefault="002F1537" w:rsidP="002F1537">
            <w:pPr>
              <w:jc w:val="center"/>
              <w:rPr>
                <w:rFonts w:ascii="GHEA Grapalat" w:hAnsi="GHEA Grapalat"/>
                <w:sz w:val="20"/>
                <w:lang w:val="hy-AM"/>
              </w:rPr>
            </w:pPr>
          </w:p>
          <w:p w14:paraId="54452C65" w14:textId="77777777" w:rsidR="002F1537" w:rsidRDefault="002F1537" w:rsidP="002F1537">
            <w:pPr>
              <w:jc w:val="center"/>
              <w:rPr>
                <w:rFonts w:ascii="GHEA Grapalat" w:hAnsi="GHEA Grapalat"/>
                <w:sz w:val="20"/>
                <w:lang w:val="hy-AM"/>
              </w:rPr>
            </w:pPr>
          </w:p>
          <w:p w14:paraId="2A099BE4" w14:textId="77777777" w:rsidR="002F1537" w:rsidRDefault="002F1537" w:rsidP="002F1537">
            <w:pPr>
              <w:jc w:val="center"/>
              <w:rPr>
                <w:rFonts w:ascii="GHEA Grapalat" w:hAnsi="GHEA Grapalat"/>
                <w:sz w:val="20"/>
                <w:lang w:val="hy-AM"/>
              </w:rPr>
            </w:pPr>
          </w:p>
          <w:p w14:paraId="33879BE6" w14:textId="77777777" w:rsidR="002F1537" w:rsidRDefault="002F1537" w:rsidP="002F1537">
            <w:pPr>
              <w:jc w:val="center"/>
              <w:rPr>
                <w:rFonts w:ascii="GHEA Grapalat" w:hAnsi="GHEA Grapalat"/>
                <w:sz w:val="20"/>
                <w:lang w:val="hy-AM"/>
              </w:rPr>
            </w:pPr>
          </w:p>
          <w:p w14:paraId="36BBF113" w14:textId="77777777" w:rsidR="002F1537" w:rsidRDefault="002F1537" w:rsidP="002F1537">
            <w:pPr>
              <w:jc w:val="center"/>
              <w:rPr>
                <w:rFonts w:ascii="GHEA Grapalat" w:hAnsi="GHEA Grapalat"/>
                <w:sz w:val="20"/>
                <w:lang w:val="hy-AM"/>
              </w:rPr>
            </w:pPr>
          </w:p>
          <w:p w14:paraId="4CD4B88F" w14:textId="77777777" w:rsidR="002F1537" w:rsidRDefault="002F1537" w:rsidP="002F1537">
            <w:pPr>
              <w:jc w:val="center"/>
              <w:rPr>
                <w:rFonts w:ascii="GHEA Grapalat" w:hAnsi="GHEA Grapalat"/>
                <w:sz w:val="20"/>
                <w:lang w:val="hy-AM"/>
              </w:rPr>
            </w:pPr>
          </w:p>
          <w:p w14:paraId="34169948" w14:textId="77777777" w:rsidR="002F1537" w:rsidRDefault="002F1537" w:rsidP="002F1537">
            <w:pPr>
              <w:jc w:val="center"/>
              <w:rPr>
                <w:rFonts w:ascii="GHEA Grapalat" w:hAnsi="GHEA Grapalat"/>
                <w:sz w:val="20"/>
                <w:lang w:val="hy-AM"/>
              </w:rPr>
            </w:pPr>
          </w:p>
          <w:p w14:paraId="2CE88BC3" w14:textId="77777777" w:rsidR="002F1537" w:rsidRDefault="002F1537" w:rsidP="002F1537">
            <w:pPr>
              <w:jc w:val="center"/>
              <w:rPr>
                <w:rFonts w:ascii="GHEA Grapalat" w:hAnsi="GHEA Grapalat"/>
                <w:sz w:val="20"/>
                <w:lang w:val="hy-AM"/>
              </w:rPr>
            </w:pPr>
          </w:p>
          <w:p w14:paraId="5EC84C73" w14:textId="77777777" w:rsidR="002F1537" w:rsidRDefault="002F1537" w:rsidP="002F1537">
            <w:pPr>
              <w:jc w:val="center"/>
              <w:rPr>
                <w:rFonts w:ascii="GHEA Grapalat" w:hAnsi="GHEA Grapalat"/>
                <w:sz w:val="20"/>
                <w:lang w:val="hy-AM"/>
              </w:rPr>
            </w:pPr>
          </w:p>
          <w:p w14:paraId="6E4D2C83" w14:textId="77777777" w:rsidR="002F1537" w:rsidRDefault="002F1537" w:rsidP="002F1537">
            <w:pPr>
              <w:jc w:val="center"/>
              <w:rPr>
                <w:rFonts w:ascii="GHEA Grapalat" w:hAnsi="GHEA Grapalat"/>
                <w:sz w:val="20"/>
                <w:lang w:val="hy-AM"/>
              </w:rPr>
            </w:pPr>
          </w:p>
          <w:p w14:paraId="34B7953D" w14:textId="77777777" w:rsidR="002F1537" w:rsidRDefault="002F1537" w:rsidP="002F1537">
            <w:pPr>
              <w:jc w:val="center"/>
              <w:rPr>
                <w:rFonts w:ascii="GHEA Grapalat" w:hAnsi="GHEA Grapalat"/>
                <w:sz w:val="20"/>
                <w:lang w:val="hy-AM"/>
              </w:rPr>
            </w:pPr>
          </w:p>
          <w:p w14:paraId="4A879B57" w14:textId="77777777" w:rsidR="002F1537" w:rsidRDefault="002F1537" w:rsidP="002F1537">
            <w:pPr>
              <w:jc w:val="center"/>
              <w:rPr>
                <w:rFonts w:ascii="GHEA Grapalat" w:hAnsi="GHEA Grapalat"/>
                <w:sz w:val="20"/>
                <w:lang w:val="hy-AM"/>
              </w:rPr>
            </w:pPr>
          </w:p>
          <w:p w14:paraId="12BD40FB" w14:textId="77777777" w:rsidR="002F1537" w:rsidRDefault="002F1537" w:rsidP="002F1537">
            <w:pPr>
              <w:jc w:val="center"/>
              <w:rPr>
                <w:rFonts w:ascii="GHEA Grapalat" w:hAnsi="GHEA Grapalat"/>
                <w:sz w:val="20"/>
                <w:lang w:val="hy-AM"/>
              </w:rPr>
            </w:pPr>
          </w:p>
          <w:p w14:paraId="223E7F6A" w14:textId="77777777" w:rsidR="002F1537" w:rsidRDefault="002F1537" w:rsidP="002F1537">
            <w:pPr>
              <w:jc w:val="center"/>
              <w:rPr>
                <w:rFonts w:ascii="GHEA Grapalat" w:hAnsi="GHEA Grapalat"/>
                <w:sz w:val="20"/>
                <w:lang w:val="hy-AM"/>
              </w:rPr>
            </w:pPr>
          </w:p>
          <w:p w14:paraId="7DE0122D" w14:textId="77777777" w:rsidR="002F1537" w:rsidRDefault="002F1537" w:rsidP="002F1537">
            <w:pPr>
              <w:jc w:val="center"/>
              <w:rPr>
                <w:rFonts w:ascii="GHEA Grapalat" w:hAnsi="GHEA Grapalat"/>
                <w:sz w:val="20"/>
                <w:lang w:val="hy-AM"/>
              </w:rPr>
            </w:pPr>
          </w:p>
          <w:p w14:paraId="11C82362" w14:textId="77777777" w:rsidR="002F1537" w:rsidRDefault="002F1537" w:rsidP="002F1537">
            <w:pPr>
              <w:jc w:val="center"/>
              <w:rPr>
                <w:rFonts w:ascii="GHEA Grapalat" w:hAnsi="GHEA Grapalat"/>
                <w:sz w:val="20"/>
                <w:lang w:val="hy-AM"/>
              </w:rPr>
            </w:pPr>
          </w:p>
          <w:p w14:paraId="57EBF73E" w14:textId="77777777" w:rsidR="002F1537" w:rsidRDefault="002F1537" w:rsidP="002F1537">
            <w:pPr>
              <w:jc w:val="center"/>
              <w:rPr>
                <w:rFonts w:ascii="GHEA Grapalat" w:hAnsi="GHEA Grapalat"/>
                <w:sz w:val="20"/>
                <w:lang w:val="hy-AM"/>
              </w:rPr>
            </w:pPr>
          </w:p>
          <w:p w14:paraId="41462E28" w14:textId="77777777" w:rsidR="002F1537" w:rsidRDefault="002F1537" w:rsidP="002F1537">
            <w:pPr>
              <w:jc w:val="center"/>
              <w:rPr>
                <w:rFonts w:ascii="GHEA Grapalat" w:hAnsi="GHEA Grapalat"/>
                <w:sz w:val="20"/>
                <w:lang w:val="hy-AM"/>
              </w:rPr>
            </w:pPr>
          </w:p>
          <w:p w14:paraId="1F55C136" w14:textId="77777777" w:rsidR="002F1537" w:rsidRDefault="002F1537" w:rsidP="002F1537">
            <w:pPr>
              <w:jc w:val="center"/>
              <w:rPr>
                <w:rFonts w:ascii="GHEA Grapalat" w:hAnsi="GHEA Grapalat"/>
                <w:sz w:val="20"/>
                <w:lang w:val="hy-AM"/>
              </w:rPr>
            </w:pPr>
          </w:p>
          <w:p w14:paraId="738B701E" w14:textId="77777777" w:rsidR="002F1537" w:rsidRDefault="002F1537" w:rsidP="002F1537">
            <w:pPr>
              <w:jc w:val="center"/>
              <w:rPr>
                <w:rFonts w:ascii="GHEA Grapalat" w:hAnsi="GHEA Grapalat"/>
                <w:sz w:val="20"/>
                <w:lang w:val="hy-AM"/>
              </w:rPr>
            </w:pPr>
          </w:p>
          <w:p w14:paraId="40B089F4" w14:textId="77777777" w:rsidR="002F1537" w:rsidRDefault="002F1537" w:rsidP="002F1537">
            <w:pPr>
              <w:jc w:val="center"/>
              <w:rPr>
                <w:rFonts w:ascii="GHEA Grapalat" w:hAnsi="GHEA Grapalat"/>
                <w:sz w:val="20"/>
                <w:lang w:val="hy-AM"/>
              </w:rPr>
            </w:pPr>
          </w:p>
          <w:p w14:paraId="26A98937" w14:textId="77777777" w:rsidR="002F1537" w:rsidRDefault="002F1537" w:rsidP="002F1537">
            <w:pPr>
              <w:jc w:val="center"/>
              <w:rPr>
                <w:rFonts w:ascii="GHEA Grapalat" w:hAnsi="GHEA Grapalat"/>
                <w:sz w:val="20"/>
                <w:lang w:val="hy-AM"/>
              </w:rPr>
            </w:pPr>
          </w:p>
          <w:p w14:paraId="124B064B" w14:textId="77777777" w:rsidR="002F1537" w:rsidRDefault="002F1537" w:rsidP="002F1537">
            <w:pPr>
              <w:rPr>
                <w:rFonts w:ascii="GHEA Grapalat" w:hAnsi="GHEA Grapalat"/>
                <w:sz w:val="20"/>
                <w:lang w:val="hy-AM"/>
              </w:rPr>
            </w:pPr>
          </w:p>
          <w:p w14:paraId="3DA7B029" w14:textId="77777777" w:rsidR="002F1537" w:rsidRDefault="002F1537" w:rsidP="002F1537">
            <w:pPr>
              <w:jc w:val="center"/>
              <w:rPr>
                <w:rFonts w:ascii="GHEA Grapalat" w:hAnsi="GHEA Grapalat"/>
                <w:sz w:val="20"/>
                <w:lang w:val="hy-AM"/>
              </w:rPr>
            </w:pPr>
          </w:p>
          <w:p w14:paraId="15ACB283" w14:textId="2B93D903" w:rsidR="002F1537" w:rsidRPr="00453E01" w:rsidRDefault="002F1537" w:rsidP="002F1537">
            <w:pPr>
              <w:jc w:val="center"/>
              <w:rPr>
                <w:rFonts w:ascii="GHEA Grapalat" w:hAnsi="GHEA Grapalat"/>
                <w:sz w:val="20"/>
                <w:lang w:val="hy-AM"/>
              </w:rPr>
            </w:pPr>
          </w:p>
        </w:tc>
        <w:tc>
          <w:tcPr>
            <w:tcW w:w="1980" w:type="dxa"/>
            <w:vAlign w:val="center"/>
          </w:tcPr>
          <w:p w14:paraId="14B01DE0" w14:textId="096EEA92" w:rsidR="002F1537" w:rsidRPr="00513CB2" w:rsidRDefault="002F1537" w:rsidP="002F1537">
            <w:pPr>
              <w:rPr>
                <w:rFonts w:ascii="GHEA Grapalat" w:hAnsi="GHEA Grapalat"/>
                <w:sz w:val="22"/>
                <w:lang w:val="hy-AM"/>
              </w:rPr>
            </w:pPr>
            <w:proofErr w:type="spellStart"/>
            <w:proofErr w:type="gramStart"/>
            <w:r>
              <w:rPr>
                <w:rFonts w:ascii="GHEA Grapalat" w:hAnsi="GHEA Grapalat" w:cs="Calibri"/>
                <w:color w:val="000000"/>
                <w:sz w:val="20"/>
                <w:szCs w:val="20"/>
              </w:rPr>
              <w:lastRenderedPageBreak/>
              <w:t>ք.Երևան</w:t>
            </w:r>
            <w:proofErr w:type="spellEnd"/>
            <w:proofErr w:type="gramEnd"/>
          </w:p>
        </w:tc>
        <w:tc>
          <w:tcPr>
            <w:tcW w:w="2790" w:type="dxa"/>
            <w:vAlign w:val="center"/>
          </w:tcPr>
          <w:p w14:paraId="4376E1B5" w14:textId="06F417FE" w:rsidR="002F1537" w:rsidRPr="00513CB2" w:rsidRDefault="002F1537" w:rsidP="002F1537">
            <w:pPr>
              <w:jc w:val="center"/>
              <w:rPr>
                <w:rFonts w:ascii="GHEA Grapalat" w:hAnsi="GHEA Grapalat"/>
                <w:sz w:val="22"/>
                <w:lang w:val="hy-AM"/>
              </w:rPr>
            </w:pPr>
            <w:r w:rsidRPr="002F1537">
              <w:rPr>
                <w:rFonts w:ascii="GHEA Grapalat" w:hAnsi="GHEA Grapalat" w:cs="Calibri"/>
                <w:sz w:val="20"/>
                <w:szCs w:val="20"/>
                <w:lang w:val="hy-AM"/>
              </w:rPr>
              <w:t>Պայմանագիրը ուժի մեջ է մտնում շինարարական աշխատանքների գնման պայմանագիրը վավերացնելու օրվանից և գործում է շինարարական աշխատանքներին զուգընթաց:</w:t>
            </w:r>
          </w:p>
        </w:tc>
      </w:tr>
      <w:tr w:rsidR="002F1537" w:rsidRPr="00F8501A" w14:paraId="71C4ABD1" w14:textId="77777777" w:rsidTr="002F1537">
        <w:trPr>
          <w:trHeight w:val="3261"/>
        </w:trPr>
        <w:tc>
          <w:tcPr>
            <w:tcW w:w="607" w:type="dxa"/>
            <w:vAlign w:val="center"/>
          </w:tcPr>
          <w:p w14:paraId="22FA8BD6" w14:textId="2100534F" w:rsidR="002F1537" w:rsidRDefault="002F1537" w:rsidP="002F1537">
            <w:pPr>
              <w:jc w:val="center"/>
              <w:rPr>
                <w:rFonts w:ascii="GHEA Grapalat" w:hAnsi="GHEA Grapalat"/>
                <w:sz w:val="20"/>
                <w:lang w:val="hy-AM"/>
              </w:rPr>
            </w:pPr>
            <w:r>
              <w:rPr>
                <w:rFonts w:ascii="GHEA Grapalat" w:hAnsi="GHEA Grapalat"/>
                <w:sz w:val="20"/>
                <w:lang w:val="hy-AM"/>
              </w:rPr>
              <w:t>2</w:t>
            </w:r>
          </w:p>
        </w:tc>
        <w:tc>
          <w:tcPr>
            <w:tcW w:w="1620" w:type="dxa"/>
            <w:vAlign w:val="center"/>
          </w:tcPr>
          <w:p w14:paraId="00D351B6" w14:textId="3AACA981" w:rsidR="002F1537" w:rsidRDefault="002F1537" w:rsidP="002F1537">
            <w:pPr>
              <w:jc w:val="center"/>
              <w:rPr>
                <w:rFonts w:ascii="GHEA Grapalat" w:hAnsi="GHEA Grapalat"/>
                <w:sz w:val="20"/>
              </w:rPr>
            </w:pPr>
            <w:r>
              <w:rPr>
                <w:rFonts w:ascii="GHEA Grapalat" w:hAnsi="GHEA Grapalat" w:cs="Calibri"/>
                <w:sz w:val="22"/>
                <w:szCs w:val="22"/>
              </w:rPr>
              <w:t>71351540/102</w:t>
            </w:r>
          </w:p>
        </w:tc>
        <w:tc>
          <w:tcPr>
            <w:tcW w:w="5310" w:type="dxa"/>
            <w:vMerge/>
            <w:tcBorders>
              <w:left w:val="single" w:sz="4" w:space="0" w:color="auto"/>
              <w:right w:val="single" w:sz="4" w:space="0" w:color="auto"/>
            </w:tcBorders>
          </w:tcPr>
          <w:p w14:paraId="45F252BD" w14:textId="77777777" w:rsidR="002F1537" w:rsidRPr="00813CD0" w:rsidRDefault="002F1537" w:rsidP="002F1537">
            <w:pPr>
              <w:jc w:val="both"/>
              <w:rPr>
                <w:rFonts w:ascii="GHEA Grapalat" w:hAnsi="GHEA Grapalat"/>
                <w:sz w:val="20"/>
                <w:szCs w:val="16"/>
                <w:lang w:val="hy-AM"/>
              </w:rPr>
            </w:pPr>
          </w:p>
        </w:tc>
        <w:tc>
          <w:tcPr>
            <w:tcW w:w="810" w:type="dxa"/>
            <w:vAlign w:val="center"/>
          </w:tcPr>
          <w:p w14:paraId="3B3C95BE" w14:textId="77777777" w:rsidR="002F1537" w:rsidRDefault="002F1537" w:rsidP="002F1537">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Դրամ</w:t>
            </w:r>
          </w:p>
          <w:p w14:paraId="7C5CE929" w14:textId="77777777" w:rsidR="002F1537" w:rsidRDefault="002F1537" w:rsidP="002F1537">
            <w:pPr>
              <w:jc w:val="center"/>
              <w:rPr>
                <w:rFonts w:ascii="GHEA Grapalat" w:hAnsi="GHEA Grapalat" w:cs="Calibri"/>
                <w:color w:val="000000"/>
                <w:sz w:val="20"/>
                <w:szCs w:val="20"/>
                <w:lang w:val="hy-AM"/>
              </w:rPr>
            </w:pPr>
          </w:p>
        </w:tc>
        <w:tc>
          <w:tcPr>
            <w:tcW w:w="1170" w:type="dxa"/>
            <w:vAlign w:val="center"/>
          </w:tcPr>
          <w:p w14:paraId="1369C0A9" w14:textId="77777777" w:rsidR="002F1537" w:rsidRDefault="002F1537" w:rsidP="002F1537">
            <w:pPr>
              <w:jc w:val="center"/>
              <w:rPr>
                <w:rFonts w:ascii="GHEA Grapalat" w:hAnsi="GHEA Grapalat"/>
                <w:sz w:val="20"/>
                <w:lang w:val="hy-AM"/>
              </w:rPr>
            </w:pPr>
          </w:p>
        </w:tc>
        <w:tc>
          <w:tcPr>
            <w:tcW w:w="990" w:type="dxa"/>
            <w:vAlign w:val="center"/>
          </w:tcPr>
          <w:p w14:paraId="57BF1AB2" w14:textId="77777777" w:rsidR="002F1537" w:rsidRDefault="002F1537" w:rsidP="002F1537">
            <w:pPr>
              <w:jc w:val="center"/>
              <w:rPr>
                <w:rFonts w:ascii="GHEA Grapalat" w:hAnsi="GHEA Grapalat"/>
                <w:sz w:val="20"/>
                <w:lang w:val="hy-AM"/>
              </w:rPr>
            </w:pPr>
          </w:p>
          <w:p w14:paraId="596FF488" w14:textId="77777777" w:rsidR="002F1537" w:rsidRDefault="002F1537" w:rsidP="002F1537">
            <w:pPr>
              <w:jc w:val="center"/>
              <w:rPr>
                <w:rFonts w:ascii="GHEA Grapalat" w:hAnsi="GHEA Grapalat"/>
                <w:sz w:val="20"/>
                <w:lang w:val="hy-AM"/>
              </w:rPr>
            </w:pPr>
            <w:r>
              <w:rPr>
                <w:rFonts w:ascii="GHEA Grapalat" w:hAnsi="GHEA Grapalat"/>
                <w:sz w:val="20"/>
                <w:lang w:val="hy-AM"/>
              </w:rPr>
              <w:t>1</w:t>
            </w:r>
          </w:p>
          <w:p w14:paraId="5B10C31F" w14:textId="77777777" w:rsidR="002F1537" w:rsidRDefault="002F1537" w:rsidP="002F1537">
            <w:pPr>
              <w:jc w:val="center"/>
              <w:rPr>
                <w:rFonts w:ascii="GHEA Grapalat" w:hAnsi="GHEA Grapalat"/>
                <w:sz w:val="20"/>
                <w:lang w:val="hy-AM"/>
              </w:rPr>
            </w:pPr>
          </w:p>
        </w:tc>
        <w:tc>
          <w:tcPr>
            <w:tcW w:w="1980" w:type="dxa"/>
            <w:vAlign w:val="center"/>
          </w:tcPr>
          <w:p w14:paraId="2D1A7127" w14:textId="7F29A3A0" w:rsidR="002F1537" w:rsidRDefault="002F1537" w:rsidP="002F1537">
            <w:pPr>
              <w:spacing w:line="256" w:lineRule="auto"/>
              <w:jc w:val="center"/>
              <w:rPr>
                <w:rFonts w:ascii="GHEA Grapalat" w:hAnsi="GHEA Grapalat"/>
                <w:sz w:val="20"/>
                <w:lang w:val="hy-AM"/>
              </w:rPr>
            </w:pPr>
            <w:proofErr w:type="spellStart"/>
            <w:proofErr w:type="gramStart"/>
            <w:r>
              <w:rPr>
                <w:rFonts w:ascii="GHEA Grapalat" w:hAnsi="GHEA Grapalat" w:cs="Calibri"/>
                <w:color w:val="000000"/>
                <w:sz w:val="20"/>
                <w:szCs w:val="20"/>
              </w:rPr>
              <w:t>ք.Երևան</w:t>
            </w:r>
            <w:proofErr w:type="spellEnd"/>
            <w:proofErr w:type="gramEnd"/>
          </w:p>
        </w:tc>
        <w:tc>
          <w:tcPr>
            <w:tcW w:w="2790" w:type="dxa"/>
            <w:vAlign w:val="center"/>
          </w:tcPr>
          <w:p w14:paraId="6A73A66E" w14:textId="5D4914EF" w:rsidR="002F1537" w:rsidRDefault="002F1537" w:rsidP="002F1537">
            <w:pPr>
              <w:spacing w:line="256" w:lineRule="auto"/>
              <w:jc w:val="center"/>
              <w:rPr>
                <w:rFonts w:ascii="GHEA Grapalat" w:hAnsi="GHEA Grapalat"/>
                <w:sz w:val="20"/>
                <w:szCs w:val="20"/>
                <w:lang w:val="hy-AM"/>
              </w:rPr>
            </w:pPr>
            <w:r w:rsidRPr="002F1537">
              <w:rPr>
                <w:rFonts w:ascii="GHEA Grapalat" w:hAnsi="GHEA Grapalat" w:cs="Calibri"/>
                <w:sz w:val="20"/>
                <w:szCs w:val="20"/>
                <w:lang w:val="hy-AM"/>
              </w:rPr>
              <w:t>Պայմանագիրը ուժի մեջ է մտնում շինարարական աշխատանքների գնման պայմանագիրը վավերացնելու օրվանից և գործում է շինարարական աշխատանքներին զուգընթաց:</w:t>
            </w:r>
          </w:p>
        </w:tc>
      </w:tr>
      <w:tr w:rsidR="002F1537" w:rsidRPr="00F8501A" w14:paraId="20B0F832" w14:textId="77777777" w:rsidTr="008203DF">
        <w:trPr>
          <w:trHeight w:val="246"/>
        </w:trPr>
        <w:tc>
          <w:tcPr>
            <w:tcW w:w="607" w:type="dxa"/>
            <w:vAlign w:val="center"/>
          </w:tcPr>
          <w:p w14:paraId="46AC22AD" w14:textId="2488C435" w:rsidR="002F1537" w:rsidRDefault="002F1537" w:rsidP="002F1537">
            <w:pPr>
              <w:jc w:val="center"/>
              <w:rPr>
                <w:rFonts w:ascii="GHEA Grapalat" w:hAnsi="GHEA Grapalat"/>
                <w:sz w:val="20"/>
                <w:lang w:val="hy-AM"/>
              </w:rPr>
            </w:pPr>
            <w:r>
              <w:rPr>
                <w:rFonts w:ascii="GHEA Grapalat" w:hAnsi="GHEA Grapalat"/>
                <w:sz w:val="20"/>
                <w:lang w:val="hy-AM"/>
              </w:rPr>
              <w:lastRenderedPageBreak/>
              <w:t>3</w:t>
            </w:r>
          </w:p>
        </w:tc>
        <w:tc>
          <w:tcPr>
            <w:tcW w:w="1620" w:type="dxa"/>
            <w:vAlign w:val="center"/>
          </w:tcPr>
          <w:p w14:paraId="54BB1E4A" w14:textId="0CEF8E16" w:rsidR="002F1537" w:rsidRDefault="002F1537" w:rsidP="002F1537">
            <w:pPr>
              <w:jc w:val="center"/>
              <w:rPr>
                <w:rFonts w:ascii="GHEA Grapalat" w:hAnsi="GHEA Grapalat"/>
                <w:sz w:val="20"/>
              </w:rPr>
            </w:pPr>
            <w:r>
              <w:rPr>
                <w:rFonts w:ascii="GHEA Grapalat" w:hAnsi="GHEA Grapalat" w:cs="Calibri"/>
                <w:sz w:val="22"/>
                <w:szCs w:val="22"/>
              </w:rPr>
              <w:t>71351540/104</w:t>
            </w:r>
          </w:p>
        </w:tc>
        <w:tc>
          <w:tcPr>
            <w:tcW w:w="5310" w:type="dxa"/>
            <w:vMerge/>
            <w:tcBorders>
              <w:left w:val="single" w:sz="4" w:space="0" w:color="auto"/>
              <w:bottom w:val="single" w:sz="4" w:space="0" w:color="auto"/>
              <w:right w:val="single" w:sz="4" w:space="0" w:color="auto"/>
            </w:tcBorders>
          </w:tcPr>
          <w:p w14:paraId="2985D5C0" w14:textId="77777777" w:rsidR="002F1537" w:rsidRPr="00813CD0" w:rsidRDefault="002F1537" w:rsidP="002F1537">
            <w:pPr>
              <w:jc w:val="both"/>
              <w:rPr>
                <w:rFonts w:ascii="GHEA Grapalat" w:hAnsi="GHEA Grapalat"/>
                <w:sz w:val="20"/>
                <w:szCs w:val="16"/>
                <w:lang w:val="hy-AM"/>
              </w:rPr>
            </w:pPr>
          </w:p>
        </w:tc>
        <w:tc>
          <w:tcPr>
            <w:tcW w:w="810" w:type="dxa"/>
            <w:vAlign w:val="center"/>
          </w:tcPr>
          <w:p w14:paraId="1E495D9C" w14:textId="77777777" w:rsidR="002F1537" w:rsidRDefault="002F1537" w:rsidP="002F1537">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Դրամ</w:t>
            </w:r>
          </w:p>
          <w:p w14:paraId="0E65EA90" w14:textId="77777777" w:rsidR="002F1537" w:rsidRDefault="002F1537" w:rsidP="002F1537">
            <w:pPr>
              <w:jc w:val="center"/>
              <w:rPr>
                <w:rFonts w:ascii="GHEA Grapalat" w:hAnsi="GHEA Grapalat" w:cs="Calibri"/>
                <w:color w:val="000000"/>
                <w:sz w:val="20"/>
                <w:szCs w:val="20"/>
                <w:lang w:val="hy-AM"/>
              </w:rPr>
            </w:pPr>
          </w:p>
        </w:tc>
        <w:tc>
          <w:tcPr>
            <w:tcW w:w="1170" w:type="dxa"/>
            <w:vAlign w:val="center"/>
          </w:tcPr>
          <w:p w14:paraId="76E4588C" w14:textId="77777777" w:rsidR="002F1537" w:rsidRDefault="002F1537" w:rsidP="002F1537">
            <w:pPr>
              <w:jc w:val="center"/>
              <w:rPr>
                <w:rFonts w:ascii="GHEA Grapalat" w:hAnsi="GHEA Grapalat"/>
                <w:sz w:val="20"/>
                <w:lang w:val="hy-AM"/>
              </w:rPr>
            </w:pPr>
          </w:p>
        </w:tc>
        <w:tc>
          <w:tcPr>
            <w:tcW w:w="990" w:type="dxa"/>
            <w:vAlign w:val="center"/>
          </w:tcPr>
          <w:p w14:paraId="3704E564" w14:textId="77777777" w:rsidR="002F1537" w:rsidRDefault="002F1537" w:rsidP="002F1537">
            <w:pPr>
              <w:jc w:val="center"/>
              <w:rPr>
                <w:rFonts w:ascii="GHEA Grapalat" w:hAnsi="GHEA Grapalat"/>
                <w:sz w:val="20"/>
                <w:lang w:val="hy-AM"/>
              </w:rPr>
            </w:pPr>
          </w:p>
          <w:p w14:paraId="51E0FAF4" w14:textId="77777777" w:rsidR="002F1537" w:rsidRDefault="002F1537" w:rsidP="002F1537">
            <w:pPr>
              <w:jc w:val="center"/>
              <w:rPr>
                <w:rFonts w:ascii="GHEA Grapalat" w:hAnsi="GHEA Grapalat"/>
                <w:sz w:val="20"/>
                <w:lang w:val="hy-AM"/>
              </w:rPr>
            </w:pPr>
            <w:r>
              <w:rPr>
                <w:rFonts w:ascii="GHEA Grapalat" w:hAnsi="GHEA Grapalat"/>
                <w:sz w:val="20"/>
                <w:lang w:val="hy-AM"/>
              </w:rPr>
              <w:t>1</w:t>
            </w:r>
          </w:p>
          <w:p w14:paraId="3125E294" w14:textId="77777777" w:rsidR="002F1537" w:rsidRDefault="002F1537" w:rsidP="002F1537">
            <w:pPr>
              <w:jc w:val="center"/>
              <w:rPr>
                <w:rFonts w:ascii="GHEA Grapalat" w:hAnsi="GHEA Grapalat"/>
                <w:sz w:val="20"/>
                <w:lang w:val="hy-AM"/>
              </w:rPr>
            </w:pPr>
          </w:p>
        </w:tc>
        <w:tc>
          <w:tcPr>
            <w:tcW w:w="1980" w:type="dxa"/>
            <w:vAlign w:val="center"/>
          </w:tcPr>
          <w:p w14:paraId="15721B04" w14:textId="7B7720FD" w:rsidR="002F1537" w:rsidRDefault="002F1537" w:rsidP="002F1537">
            <w:pPr>
              <w:spacing w:line="256" w:lineRule="auto"/>
              <w:jc w:val="center"/>
              <w:rPr>
                <w:rFonts w:ascii="GHEA Grapalat" w:hAnsi="GHEA Grapalat"/>
                <w:sz w:val="20"/>
                <w:lang w:val="hy-AM"/>
              </w:rPr>
            </w:pPr>
            <w:proofErr w:type="spellStart"/>
            <w:proofErr w:type="gramStart"/>
            <w:r>
              <w:rPr>
                <w:rFonts w:ascii="GHEA Grapalat" w:hAnsi="GHEA Grapalat" w:cs="Calibri"/>
                <w:color w:val="000000"/>
                <w:sz w:val="20"/>
                <w:szCs w:val="20"/>
              </w:rPr>
              <w:t>ք.Երևան</w:t>
            </w:r>
            <w:proofErr w:type="spellEnd"/>
            <w:proofErr w:type="gramEnd"/>
          </w:p>
        </w:tc>
        <w:tc>
          <w:tcPr>
            <w:tcW w:w="2790" w:type="dxa"/>
            <w:vAlign w:val="center"/>
          </w:tcPr>
          <w:p w14:paraId="5583145C" w14:textId="57B4EE5D" w:rsidR="002F1537" w:rsidRDefault="002F1537" w:rsidP="002F1537">
            <w:pPr>
              <w:spacing w:line="256" w:lineRule="auto"/>
              <w:jc w:val="center"/>
              <w:rPr>
                <w:rFonts w:ascii="GHEA Grapalat" w:hAnsi="GHEA Grapalat"/>
                <w:sz w:val="20"/>
                <w:szCs w:val="20"/>
                <w:lang w:val="hy-AM"/>
              </w:rPr>
            </w:pPr>
            <w:r w:rsidRPr="002F1537">
              <w:rPr>
                <w:rFonts w:ascii="GHEA Grapalat" w:hAnsi="GHEA Grapalat" w:cs="Calibri"/>
                <w:sz w:val="20"/>
                <w:szCs w:val="20"/>
                <w:lang w:val="hy-AM"/>
              </w:rPr>
              <w:t>Պայմանագիրը ուժի մեջ է մտնում շինարարական աշխատանքների գնման պայմանագիրը վավերացնելու օրվանից և գործում է շինարարական աշխատանքներին զուգընթաց:</w:t>
            </w:r>
          </w:p>
        </w:tc>
      </w:tr>
    </w:tbl>
    <w:p w14:paraId="645770A9" w14:textId="77777777" w:rsidR="002F1537" w:rsidRPr="002F1537" w:rsidRDefault="002F1537" w:rsidP="002F1537">
      <w:pPr>
        <w:tabs>
          <w:tab w:val="left" w:pos="265"/>
        </w:tabs>
        <w:rPr>
          <w:rFonts w:ascii="GHEA Grapalat" w:hAnsi="GHEA Grapalat"/>
          <w:b/>
          <w:bCs/>
          <w:sz w:val="20"/>
          <w:lang w:val="hy-AM"/>
        </w:rPr>
      </w:pPr>
      <w:r>
        <w:rPr>
          <w:rFonts w:ascii="GHEA Grapalat" w:hAnsi="GHEA Grapalat"/>
          <w:sz w:val="20"/>
          <w:lang w:val="hy-AM"/>
        </w:rPr>
        <w:lastRenderedPageBreak/>
        <w:tab/>
      </w:r>
      <w:r w:rsidRPr="002F1537">
        <w:rPr>
          <w:rFonts w:ascii="GHEA Grapalat" w:hAnsi="GHEA Grapalat"/>
          <w:b/>
          <w:bCs/>
          <w:sz w:val="20"/>
          <w:lang w:val="hy-AM"/>
        </w:rPr>
        <w:t>Խորհրդատվական ծառայությունների մատուցման համար անհրաժեշտ է շինարարության որակի տեխնիկական հսկողության 1-ին կամ 2-րդ դասի լիցենզիա։</w:t>
      </w:r>
    </w:p>
    <w:p w14:paraId="029FBC11" w14:textId="434382E6" w:rsidR="00513CB2" w:rsidRPr="002F1537" w:rsidRDefault="002F1537" w:rsidP="002F1537">
      <w:pPr>
        <w:tabs>
          <w:tab w:val="left" w:pos="265"/>
        </w:tabs>
        <w:rPr>
          <w:rFonts w:ascii="GHEA Grapalat" w:hAnsi="GHEA Grapalat"/>
          <w:b/>
          <w:bCs/>
          <w:sz w:val="20"/>
          <w:lang w:val="hy-AM"/>
        </w:rPr>
      </w:pPr>
      <w:r>
        <w:rPr>
          <w:rFonts w:ascii="GHEA Grapalat" w:hAnsi="GHEA Grapalat"/>
          <w:b/>
          <w:bCs/>
          <w:sz w:val="20"/>
          <w:lang w:val="hy-AM"/>
        </w:rPr>
        <w:t xml:space="preserve">   </w:t>
      </w:r>
      <w:r w:rsidRPr="002F1537">
        <w:rPr>
          <w:rFonts w:ascii="GHEA Grapalat" w:hAnsi="GHEA Grapalat"/>
          <w:b/>
          <w:bCs/>
          <w:sz w:val="20"/>
          <w:lang w:val="hy-AM"/>
        </w:rPr>
        <w:t>Լիցենզիայի ներդիր՝ ջրամատակարարում և ջրահեռացում (ջրամատակարարման և ջրահեռացման ներքին և արտաքին ցանցեր, հիդրոմելորացիա)</w:t>
      </w:r>
    </w:p>
    <w:p w14:paraId="770DE11A" w14:textId="77777777" w:rsidR="002F1537" w:rsidRPr="00274C6A" w:rsidRDefault="002F1537" w:rsidP="002F1537">
      <w:pPr>
        <w:tabs>
          <w:tab w:val="left" w:pos="265"/>
        </w:tabs>
        <w:rPr>
          <w:rFonts w:ascii="GHEA Grapalat" w:hAnsi="GHEA Grapalat"/>
          <w:sz w:val="20"/>
          <w:lang w:val="hy-AM"/>
        </w:rPr>
      </w:pPr>
    </w:p>
    <w:p w14:paraId="497A2E75" w14:textId="77777777" w:rsidR="00513CB2" w:rsidRPr="00DB7A9F" w:rsidRDefault="00513CB2" w:rsidP="00513CB2">
      <w:pPr>
        <w:jc w:val="both"/>
        <w:rPr>
          <w:rFonts w:ascii="GHEA Grapalat" w:hAnsi="GHEA Grapalat" w:cs="Sylfaen"/>
          <w:i/>
          <w:sz w:val="18"/>
          <w:szCs w:val="18"/>
          <w:lang w:val="pt-BR"/>
        </w:rPr>
      </w:pPr>
      <w:r w:rsidRPr="00274C6A">
        <w:rPr>
          <w:rFonts w:ascii="GHEA Grapalat" w:hAnsi="GHEA Grapalat"/>
          <w:sz w:val="20"/>
          <w:lang w:val="hy-AM"/>
        </w:rPr>
        <w:t xml:space="preserve"> </w:t>
      </w:r>
      <w:ins w:id="11" w:author="Armine Aghajanyan" w:date="2023-08-24T15:00:00Z">
        <w:r w:rsidRPr="002A264C">
          <w:rPr>
            <w:rFonts w:ascii="GHEA Grapalat" w:hAnsi="GHEA Grapalat"/>
            <w:sz w:val="20"/>
            <w:lang w:val="hy-AM"/>
          </w:rPr>
          <w:t xml:space="preserve"> </w:t>
        </w:r>
      </w:ins>
      <w:r w:rsidRPr="00513CB2">
        <w:rPr>
          <w:rFonts w:ascii="GHEA Grapalat" w:hAnsi="GHEA Grapalat"/>
          <w:sz w:val="20"/>
          <w:lang w:val="hy-AM"/>
        </w:rPr>
        <w:t xml:space="preserve"> </w:t>
      </w:r>
      <w:r w:rsidRPr="00A506F8">
        <w:rPr>
          <w:rFonts w:ascii="GHEA Grapalat" w:hAnsi="GHEA Grapalat" w:cs="Sylfaen"/>
          <w:i/>
          <w:sz w:val="18"/>
          <w:szCs w:val="18"/>
          <w:lang w:val="pt-BR"/>
        </w:rPr>
        <w:t>*</w:t>
      </w:r>
      <w:r w:rsidRPr="00A527EF">
        <w:rPr>
          <w:rFonts w:ascii="GHEA Grapalat" w:hAnsi="GHEA Grapalat" w:cs="Sylfaen"/>
          <w:i/>
          <w:sz w:val="18"/>
          <w:szCs w:val="18"/>
          <w:lang w:val="hy-AM"/>
        </w:rPr>
        <w:t xml:space="preserve"> Ծառայությունների մատուցման</w:t>
      </w:r>
      <w:r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A527EF">
        <w:rPr>
          <w:rFonts w:ascii="GHEA Grapalat" w:hAnsi="GHEA Grapalat" w:cs="Sylfaen"/>
          <w:i/>
          <w:sz w:val="18"/>
          <w:szCs w:val="18"/>
          <w:lang w:val="hy-AM"/>
        </w:rPr>
        <w:t xml:space="preserve">ծառայությունները մատուցել </w:t>
      </w:r>
      <w:r w:rsidRPr="00A527EF">
        <w:rPr>
          <w:rFonts w:ascii="GHEA Grapalat" w:hAnsi="GHEA Grapalat" w:cs="Sylfaen"/>
          <w:i/>
          <w:sz w:val="18"/>
          <w:szCs w:val="18"/>
          <w:lang w:val="pt-BR"/>
        </w:rPr>
        <w:t>ավելի կարճ ժամկետում</w:t>
      </w:r>
    </w:p>
    <w:p w14:paraId="6F5526BA" w14:textId="77777777" w:rsidR="00513CB2" w:rsidRPr="002268CD" w:rsidRDefault="00513CB2" w:rsidP="00513CB2">
      <w:pPr>
        <w:jc w:val="both"/>
        <w:rPr>
          <w:rFonts w:ascii="GHEA Grapalat" w:hAnsi="GHEA Grapalat"/>
          <w:i/>
          <w:sz w:val="20"/>
          <w:lang w:val="pt-BR"/>
        </w:rPr>
      </w:pPr>
      <w:r w:rsidRPr="00F566BF">
        <w:rPr>
          <w:rFonts w:ascii="GHEA Grapalat" w:hAnsi="GHEA Grapalat" w:cs="Sylfaen"/>
          <w:i/>
          <w:sz w:val="18"/>
          <w:szCs w:val="18"/>
          <w:lang w:val="pt-BR"/>
        </w:rPr>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2268CD" w:rsidRDefault="00513CB2" w:rsidP="00513CB2">
      <w:pPr>
        <w:jc w:val="both"/>
        <w:rPr>
          <w:rFonts w:ascii="GHEA Grapalat" w:hAnsi="GHEA Grapalat"/>
          <w:sz w:val="20"/>
          <w:lang w:val="pt-BR"/>
        </w:rPr>
      </w:pPr>
    </w:p>
    <w:p w14:paraId="5FDDA3E9" w14:textId="29150D20" w:rsidR="00513CB2" w:rsidRPr="00513CB2" w:rsidRDefault="00513CB2" w:rsidP="00513CB2">
      <w:pPr>
        <w:jc w:val="both"/>
        <w:rPr>
          <w:rFonts w:ascii="GHEA Grapalat" w:hAnsi="GHEA Grapalat"/>
          <w:sz w:val="20"/>
          <w:lang w:val="pt-BR"/>
        </w:rPr>
      </w:pPr>
    </w:p>
    <w:p w14:paraId="54E61316" w14:textId="77777777" w:rsidR="00513CB2" w:rsidRPr="00882B3F" w:rsidRDefault="00513CB2" w:rsidP="00513CB2">
      <w:pPr>
        <w:jc w:val="both"/>
        <w:rPr>
          <w:rFonts w:ascii="GHEA Grapalat" w:hAnsi="GHEA Grapalat"/>
          <w:sz w:val="20"/>
          <w:lang w:val="hy-AM"/>
        </w:rPr>
      </w:pPr>
    </w:p>
    <w:p w14:paraId="19770CFC" w14:textId="77777777" w:rsidR="00513CB2" w:rsidRPr="00882B3F"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F566BF" w14:paraId="30C1E086" w14:textId="77777777" w:rsidTr="00464B9F">
        <w:trPr>
          <w:jc w:val="center"/>
        </w:trPr>
        <w:tc>
          <w:tcPr>
            <w:tcW w:w="4536" w:type="dxa"/>
          </w:tcPr>
          <w:p w14:paraId="0739D8CC" w14:textId="77777777" w:rsidR="00513CB2" w:rsidRPr="00F566BF" w:rsidRDefault="00513CB2" w:rsidP="00464B9F">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513EB4E5" w14:textId="77777777" w:rsidR="00513CB2" w:rsidRPr="00F566BF" w:rsidRDefault="00513CB2" w:rsidP="00464B9F">
            <w:pPr>
              <w:rPr>
                <w:rFonts w:ascii="GHEA Grapalat" w:hAnsi="GHEA Grapalat"/>
                <w:sz w:val="22"/>
                <w:szCs w:val="22"/>
                <w:lang w:val="ru-RU"/>
              </w:rPr>
            </w:pPr>
          </w:p>
          <w:p w14:paraId="6DAE842A" w14:textId="77777777" w:rsidR="00513CB2" w:rsidRPr="00F566BF" w:rsidRDefault="00513CB2" w:rsidP="00464B9F">
            <w:pPr>
              <w:rPr>
                <w:rFonts w:ascii="GHEA Grapalat" w:hAnsi="GHEA Grapalat"/>
                <w:sz w:val="22"/>
                <w:szCs w:val="22"/>
                <w:lang w:val="ru-RU"/>
              </w:rPr>
            </w:pPr>
          </w:p>
          <w:p w14:paraId="5B112A54" w14:textId="77777777" w:rsidR="00513CB2" w:rsidRPr="00F566BF" w:rsidRDefault="00513CB2" w:rsidP="00464B9F">
            <w:pPr>
              <w:rPr>
                <w:rFonts w:ascii="GHEA Grapalat" w:hAnsi="GHEA Grapalat"/>
                <w:sz w:val="22"/>
                <w:szCs w:val="22"/>
                <w:lang w:val="ru-RU"/>
              </w:rPr>
            </w:pPr>
          </w:p>
          <w:p w14:paraId="3C91C816" w14:textId="77777777" w:rsidR="00513CB2" w:rsidRPr="00F566BF" w:rsidRDefault="00513CB2" w:rsidP="00464B9F">
            <w:pPr>
              <w:rPr>
                <w:rFonts w:ascii="GHEA Grapalat" w:hAnsi="GHEA Grapalat"/>
                <w:sz w:val="22"/>
                <w:szCs w:val="22"/>
                <w:lang w:val="ru-RU"/>
              </w:rPr>
            </w:pPr>
          </w:p>
          <w:p w14:paraId="3FB5B93A" w14:textId="77777777" w:rsidR="00513CB2" w:rsidRPr="00F566BF" w:rsidRDefault="00513CB2" w:rsidP="00464B9F">
            <w:pPr>
              <w:rPr>
                <w:rFonts w:ascii="GHEA Grapalat" w:hAnsi="GHEA Grapalat"/>
                <w:lang w:val="ru-RU"/>
              </w:rPr>
            </w:pPr>
          </w:p>
          <w:p w14:paraId="398FB99E" w14:textId="77777777" w:rsidR="00513CB2" w:rsidRPr="00F566BF" w:rsidRDefault="00513CB2" w:rsidP="00464B9F">
            <w:pPr>
              <w:jc w:val="center"/>
              <w:rPr>
                <w:rFonts w:ascii="GHEA Grapalat" w:hAnsi="GHEA Grapalat"/>
                <w:lang w:val="ru-RU"/>
              </w:rPr>
            </w:pPr>
            <w:r w:rsidRPr="00F566BF">
              <w:rPr>
                <w:rFonts w:ascii="GHEA Grapalat" w:hAnsi="GHEA Grapalat"/>
                <w:lang w:val="ru-RU"/>
              </w:rPr>
              <w:t>---------------------------------</w:t>
            </w:r>
          </w:p>
          <w:p w14:paraId="59D0AA2E" w14:textId="77777777" w:rsidR="00513CB2" w:rsidRPr="00F566BF" w:rsidRDefault="00513CB2" w:rsidP="00464B9F">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51D8100" w14:textId="77777777" w:rsidR="00513CB2" w:rsidRPr="00F566BF" w:rsidRDefault="00513CB2" w:rsidP="00464B9F">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7EAB21E" w14:textId="77777777" w:rsidR="00513CB2" w:rsidRPr="00F566BF" w:rsidRDefault="00513CB2" w:rsidP="00464B9F">
            <w:pPr>
              <w:spacing w:line="360" w:lineRule="auto"/>
              <w:jc w:val="center"/>
              <w:rPr>
                <w:rFonts w:ascii="GHEA Grapalat" w:hAnsi="GHEA Grapalat"/>
                <w:lang w:val="ru-RU"/>
              </w:rPr>
            </w:pPr>
          </w:p>
        </w:tc>
        <w:tc>
          <w:tcPr>
            <w:tcW w:w="4343" w:type="dxa"/>
          </w:tcPr>
          <w:p w14:paraId="11C00FEE" w14:textId="77777777" w:rsidR="00513CB2" w:rsidRPr="00F566BF" w:rsidRDefault="00513CB2" w:rsidP="00464B9F">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102FC793" w14:textId="77777777" w:rsidR="00513CB2" w:rsidRPr="00F566BF" w:rsidRDefault="00513CB2" w:rsidP="00464B9F">
            <w:pPr>
              <w:jc w:val="center"/>
              <w:rPr>
                <w:rFonts w:ascii="GHEA Grapalat" w:hAnsi="GHEA Grapalat"/>
                <w:lang w:val="ru-RU"/>
              </w:rPr>
            </w:pPr>
          </w:p>
          <w:p w14:paraId="14080907" w14:textId="77777777" w:rsidR="00513CB2" w:rsidRPr="00F566BF" w:rsidRDefault="00513CB2" w:rsidP="00464B9F">
            <w:pPr>
              <w:jc w:val="center"/>
              <w:rPr>
                <w:rFonts w:ascii="GHEA Grapalat" w:hAnsi="GHEA Grapalat"/>
                <w:lang w:val="ru-RU"/>
              </w:rPr>
            </w:pPr>
          </w:p>
          <w:p w14:paraId="134F14FB" w14:textId="77777777" w:rsidR="00513CB2" w:rsidRPr="00F566BF" w:rsidRDefault="00513CB2" w:rsidP="00464B9F">
            <w:pPr>
              <w:jc w:val="center"/>
              <w:rPr>
                <w:rFonts w:ascii="GHEA Grapalat" w:hAnsi="GHEA Grapalat"/>
                <w:lang w:val="ru-RU"/>
              </w:rPr>
            </w:pPr>
          </w:p>
          <w:p w14:paraId="5BE4A6F1" w14:textId="77777777" w:rsidR="00513CB2" w:rsidRPr="00F566BF" w:rsidRDefault="00513CB2" w:rsidP="00464B9F">
            <w:pPr>
              <w:jc w:val="center"/>
              <w:rPr>
                <w:rFonts w:ascii="GHEA Grapalat" w:hAnsi="GHEA Grapalat"/>
              </w:rPr>
            </w:pPr>
          </w:p>
          <w:p w14:paraId="6DE54982" w14:textId="77777777" w:rsidR="00513CB2" w:rsidRPr="00F566BF" w:rsidRDefault="00513CB2" w:rsidP="00464B9F">
            <w:pPr>
              <w:jc w:val="center"/>
              <w:rPr>
                <w:rFonts w:ascii="GHEA Grapalat" w:hAnsi="GHEA Grapalat"/>
              </w:rPr>
            </w:pPr>
          </w:p>
          <w:p w14:paraId="1041F7E4" w14:textId="77777777" w:rsidR="00513CB2" w:rsidRPr="00F566BF" w:rsidRDefault="00513CB2" w:rsidP="00464B9F">
            <w:pPr>
              <w:jc w:val="center"/>
              <w:rPr>
                <w:rFonts w:ascii="GHEA Grapalat" w:hAnsi="GHEA Grapalat"/>
                <w:lang w:val="ru-RU"/>
              </w:rPr>
            </w:pPr>
            <w:r w:rsidRPr="00F566BF">
              <w:rPr>
                <w:rFonts w:ascii="GHEA Grapalat" w:hAnsi="GHEA Grapalat"/>
                <w:lang w:val="ru-RU"/>
              </w:rPr>
              <w:t>---------------------------------</w:t>
            </w:r>
          </w:p>
          <w:p w14:paraId="4DCF9C73" w14:textId="77777777" w:rsidR="00513CB2" w:rsidRPr="00F566BF" w:rsidRDefault="00513CB2" w:rsidP="00464B9F">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0B1D194" w14:textId="77777777" w:rsidR="00513CB2" w:rsidRPr="00F566BF" w:rsidRDefault="00513CB2" w:rsidP="00464B9F">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18CF52A4" w14:textId="77777777" w:rsidR="00513CB2" w:rsidRDefault="00513CB2" w:rsidP="00513CB2">
      <w:pPr>
        <w:autoSpaceDE w:val="0"/>
        <w:autoSpaceDN w:val="0"/>
        <w:adjustRightInd w:val="0"/>
        <w:jc w:val="right"/>
        <w:rPr>
          <w:rFonts w:ascii="GHEA Grapalat" w:hAnsi="GHEA Grapalat"/>
          <w:sz w:val="20"/>
        </w:rPr>
        <w:sectPr w:rsidR="00513CB2" w:rsidSect="00513CB2">
          <w:footnotePr>
            <w:pos w:val="beneathText"/>
          </w:footnotePr>
          <w:pgSz w:w="16838" w:h="11906" w:orient="landscape" w:code="9"/>
          <w:pgMar w:top="662" w:right="533" w:bottom="850" w:left="720" w:header="562" w:footer="562" w:gutter="0"/>
          <w:cols w:space="720"/>
        </w:sectPr>
      </w:pPr>
    </w:p>
    <w:p w14:paraId="3491C64E" w14:textId="2F4F188E" w:rsidR="005E7CE7" w:rsidRPr="00245177" w:rsidRDefault="005E7CE7" w:rsidP="005E7CE7">
      <w:pPr>
        <w:autoSpaceDE w:val="0"/>
        <w:autoSpaceDN w:val="0"/>
        <w:adjustRightInd w:val="0"/>
        <w:jc w:val="right"/>
        <w:rPr>
          <w:rFonts w:ascii="GHEA Grapalat" w:hAnsi="GHEA Grapalat" w:cs="TimesArmenianPSMT"/>
          <w:i/>
          <w:sz w:val="20"/>
          <w:szCs w:val="16"/>
          <w:lang w:val="hy-AM"/>
        </w:rPr>
      </w:pPr>
    </w:p>
    <w:p w14:paraId="1BA06A2A"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Հավելված N 2</w:t>
      </w:r>
    </w:p>
    <w:p w14:paraId="74157BB6" w14:textId="72BE2C05"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              20</w:t>
      </w:r>
      <w:r w:rsidR="00513CB2">
        <w:rPr>
          <w:rFonts w:ascii="GHEA Grapalat" w:hAnsi="GHEA Grapalat"/>
          <w:i/>
          <w:sz w:val="18"/>
          <w:lang w:val="hy-AM"/>
        </w:rPr>
        <w:t>2</w:t>
      </w:r>
      <w:r w:rsidR="00373C4E">
        <w:rPr>
          <w:rFonts w:ascii="GHEA Grapalat" w:hAnsi="GHEA Grapalat"/>
          <w:i/>
          <w:sz w:val="18"/>
          <w:lang w:val="hy-AM"/>
        </w:rPr>
        <w:t>6</w:t>
      </w:r>
      <w:r w:rsidRPr="00F566BF">
        <w:rPr>
          <w:rFonts w:ascii="GHEA Grapalat" w:hAnsi="GHEA Grapalat"/>
          <w:i/>
          <w:sz w:val="18"/>
          <w:lang w:val="hy-AM"/>
        </w:rPr>
        <w:t xml:space="preserve">  թ. կնքված </w:t>
      </w:r>
    </w:p>
    <w:p w14:paraId="7737E6A1" w14:textId="638CEE73"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w:t>
      </w:r>
      <w:r w:rsidR="00513CB2" w:rsidRPr="00513CB2">
        <w:rPr>
          <w:rFonts w:ascii="GHEA Grapalat" w:hAnsi="GHEA Grapalat"/>
          <w:i/>
          <w:sz w:val="18"/>
          <w:lang w:val="hy-AM"/>
        </w:rPr>
        <w:t xml:space="preserve">                  </w:t>
      </w:r>
      <w:r w:rsidR="00513CB2">
        <w:rPr>
          <w:rFonts w:ascii="GHEA Grapalat" w:hAnsi="GHEA Grapalat"/>
          <w:i/>
          <w:sz w:val="18"/>
          <w:lang w:val="hy-AM"/>
        </w:rPr>
        <w:t xml:space="preserve">  </w:t>
      </w:r>
      <w:r w:rsidR="00513CB2" w:rsidRPr="00513CB2">
        <w:rPr>
          <w:rFonts w:ascii="GHEA Grapalat" w:hAnsi="GHEA Grapalat"/>
          <w:i/>
          <w:sz w:val="18"/>
          <w:lang w:val="hy-AM"/>
        </w:rPr>
        <w:t xml:space="preserve">  </w:t>
      </w:r>
      <w:r w:rsidR="00AE330B">
        <w:rPr>
          <w:rFonts w:ascii="GHEA Grapalat" w:hAnsi="GHEA Grapalat"/>
          <w:i/>
          <w:sz w:val="18"/>
          <w:lang w:val="hy-AM"/>
        </w:rPr>
        <w:t>ԵՔ-ԲՄԽԾՁԲ-</w:t>
      </w:r>
      <w:r w:rsidR="00D12E88">
        <w:rPr>
          <w:rFonts w:ascii="GHEA Grapalat" w:hAnsi="GHEA Grapalat"/>
          <w:i/>
          <w:sz w:val="18"/>
          <w:lang w:val="hy-AM"/>
        </w:rPr>
        <w:t>26/26</w:t>
      </w:r>
      <w:r w:rsidRPr="00F566BF">
        <w:rPr>
          <w:rFonts w:ascii="GHEA Grapalat" w:hAnsi="GHEA Grapalat"/>
          <w:i/>
          <w:sz w:val="18"/>
          <w:lang w:val="hy-AM"/>
        </w:rPr>
        <w:t xml:space="preserve">  ծածկագրով պայմանագրի</w:t>
      </w:r>
    </w:p>
    <w:p w14:paraId="3697B5E2" w14:textId="77777777" w:rsidR="007678FA" w:rsidRPr="00EF6E29" w:rsidRDefault="007678FA" w:rsidP="007678FA">
      <w:pPr>
        <w:tabs>
          <w:tab w:val="left" w:pos="9540"/>
        </w:tabs>
        <w:rPr>
          <w:rFonts w:ascii="GHEA Grapalat" w:hAnsi="GHEA Grapalat"/>
          <w:sz w:val="20"/>
          <w:lang w:val="hy-AM"/>
        </w:rPr>
      </w:pPr>
    </w:p>
    <w:p w14:paraId="752981A1" w14:textId="77777777" w:rsidR="007678FA" w:rsidRPr="00EF6E29" w:rsidRDefault="007678FA" w:rsidP="007678FA">
      <w:pPr>
        <w:tabs>
          <w:tab w:val="left" w:pos="9540"/>
        </w:tabs>
        <w:rPr>
          <w:rFonts w:ascii="GHEA Grapalat" w:hAnsi="GHEA Grapalat"/>
          <w:sz w:val="20"/>
          <w:lang w:val="hy-AM"/>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5A656A90" w14:textId="77777777" w:rsidR="007678FA" w:rsidRPr="00F566BF" w:rsidRDefault="007678FA" w:rsidP="007678F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proofErr w:type="spellStart"/>
      <w:r w:rsidRPr="00F566BF">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1976"/>
        <w:gridCol w:w="2506"/>
        <w:gridCol w:w="606"/>
        <w:gridCol w:w="606"/>
        <w:gridCol w:w="605"/>
        <w:gridCol w:w="605"/>
        <w:gridCol w:w="605"/>
        <w:gridCol w:w="605"/>
        <w:gridCol w:w="685"/>
        <w:gridCol w:w="685"/>
        <w:gridCol w:w="685"/>
        <w:gridCol w:w="685"/>
        <w:gridCol w:w="685"/>
        <w:gridCol w:w="685"/>
        <w:gridCol w:w="1416"/>
        <w:gridCol w:w="12"/>
      </w:tblGrid>
      <w:tr w:rsidR="007678FA" w:rsidRPr="00F566BF" w14:paraId="02E76D0A" w14:textId="77777777" w:rsidTr="00513CB2">
        <w:trPr>
          <w:trHeight w:val="239"/>
        </w:trPr>
        <w:tc>
          <w:tcPr>
            <w:tcW w:w="15526" w:type="dxa"/>
            <w:gridSpan w:val="17"/>
          </w:tcPr>
          <w:p w14:paraId="7FB5F791"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513CB2" w:rsidRPr="00F8501A" w14:paraId="272DFF80" w14:textId="77777777" w:rsidTr="000968C3">
        <w:trPr>
          <w:trHeight w:val="479"/>
        </w:trPr>
        <w:tc>
          <w:tcPr>
            <w:tcW w:w="1874" w:type="dxa"/>
            <w:vMerge w:val="restart"/>
            <w:vAlign w:val="center"/>
          </w:tcPr>
          <w:p w14:paraId="034ED9C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976" w:type="dxa"/>
            <w:vMerge w:val="restart"/>
            <w:vAlign w:val="center"/>
          </w:tcPr>
          <w:p w14:paraId="0304485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գնումների</w:t>
            </w:r>
            <w:proofErr w:type="spellEnd"/>
            <w:r w:rsidRPr="00F566BF">
              <w:rPr>
                <w:rFonts w:ascii="GHEA Grapalat" w:hAnsi="GHEA Grapalat"/>
                <w:sz w:val="18"/>
                <w:lang w:val="es-ES"/>
              </w:rPr>
              <w:t xml:space="preserve"> </w:t>
            </w:r>
            <w:proofErr w:type="spellStart"/>
            <w:r w:rsidRPr="00F566BF">
              <w:rPr>
                <w:rFonts w:ascii="GHEA Grapalat" w:hAnsi="GHEA Grapalat"/>
                <w:sz w:val="18"/>
              </w:rPr>
              <w:t>պլանով</w:t>
            </w:r>
            <w:proofErr w:type="spellEnd"/>
            <w:r w:rsidRPr="00F566BF">
              <w:rPr>
                <w:rFonts w:ascii="GHEA Grapalat" w:hAnsi="GHEA Grapalat"/>
                <w:sz w:val="18"/>
                <w:lang w:val="es-ES"/>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lang w:val="es-ES"/>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lang w:val="es-ES"/>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lang w:val="es-ES"/>
              </w:rPr>
              <w:t xml:space="preserve">` </w:t>
            </w:r>
            <w:proofErr w:type="spellStart"/>
            <w:r w:rsidRPr="00F566BF">
              <w:rPr>
                <w:rFonts w:ascii="GHEA Grapalat" w:hAnsi="GHEA Grapalat"/>
                <w:sz w:val="18"/>
              </w:rPr>
              <w:t>ըստ</w:t>
            </w:r>
            <w:proofErr w:type="spellEnd"/>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proofErr w:type="spellStart"/>
            <w:r w:rsidRPr="00F566BF">
              <w:rPr>
                <w:rFonts w:ascii="GHEA Grapalat" w:hAnsi="GHEA Grapalat"/>
                <w:sz w:val="18"/>
              </w:rPr>
              <w:t>դասակարգման</w:t>
            </w:r>
            <w:proofErr w:type="spellEnd"/>
            <w:r w:rsidRPr="00F566BF">
              <w:rPr>
                <w:rFonts w:ascii="GHEA Grapalat" w:hAnsi="GHEA Grapalat"/>
                <w:sz w:val="18"/>
                <w:lang w:val="es-ES"/>
              </w:rPr>
              <w:t xml:space="preserve"> (CPV)</w:t>
            </w:r>
          </w:p>
        </w:tc>
        <w:tc>
          <w:tcPr>
            <w:tcW w:w="2506" w:type="dxa"/>
            <w:vMerge w:val="restart"/>
            <w:vAlign w:val="center"/>
          </w:tcPr>
          <w:p w14:paraId="5656D9F5"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անվանումը</w:t>
            </w:r>
            <w:proofErr w:type="spellEnd"/>
          </w:p>
        </w:tc>
        <w:tc>
          <w:tcPr>
            <w:tcW w:w="9170" w:type="dxa"/>
            <w:gridSpan w:val="14"/>
            <w:vAlign w:val="center"/>
          </w:tcPr>
          <w:p w14:paraId="5CF4675B" w14:textId="4E95F500" w:rsidR="00513CB2" w:rsidRPr="00F566BF" w:rsidRDefault="00513CB2" w:rsidP="00E53C12">
            <w:pPr>
              <w:jc w:val="both"/>
              <w:rPr>
                <w:rFonts w:ascii="GHEA Grapalat" w:hAnsi="GHEA Grapalat"/>
                <w:sz w:val="18"/>
                <w:lang w:val="es-ES"/>
              </w:rPr>
            </w:pPr>
            <w:proofErr w:type="spellStart"/>
            <w:r w:rsidRPr="00F566BF">
              <w:rPr>
                <w:rFonts w:ascii="GHEA Grapalat" w:hAnsi="GHEA Grapalat"/>
                <w:sz w:val="18"/>
                <w:lang w:val="es-ES"/>
              </w:rPr>
              <w:t>դիմաց</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վճարումները</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նախատեսվում</w:t>
            </w:r>
            <w:proofErr w:type="spellEnd"/>
            <w:r w:rsidRPr="00F566BF">
              <w:rPr>
                <w:rFonts w:ascii="GHEA Grapalat" w:hAnsi="GHEA Grapalat"/>
                <w:sz w:val="18"/>
                <w:lang w:val="es-ES"/>
              </w:rPr>
              <w:t xml:space="preserve"> է </w:t>
            </w:r>
            <w:proofErr w:type="spellStart"/>
            <w:r w:rsidRPr="00F566BF">
              <w:rPr>
                <w:rFonts w:ascii="GHEA Grapalat" w:hAnsi="GHEA Grapalat"/>
                <w:sz w:val="18"/>
                <w:lang w:val="es-ES"/>
              </w:rPr>
              <w:t>իրականացնել</w:t>
            </w:r>
            <w:proofErr w:type="spellEnd"/>
            <w:r w:rsidRPr="00F566BF">
              <w:rPr>
                <w:rFonts w:ascii="GHEA Grapalat" w:hAnsi="GHEA Grapalat"/>
                <w:sz w:val="18"/>
                <w:lang w:val="es-ES"/>
              </w:rPr>
              <w:t xml:space="preserve"> 20</w:t>
            </w:r>
            <w:r>
              <w:rPr>
                <w:rFonts w:ascii="GHEA Grapalat" w:hAnsi="GHEA Grapalat"/>
                <w:sz w:val="18"/>
                <w:lang w:val="es-ES"/>
              </w:rPr>
              <w:t>2</w:t>
            </w:r>
            <w:r w:rsidR="00E12D78">
              <w:rPr>
                <w:rFonts w:ascii="GHEA Grapalat" w:hAnsi="GHEA Grapalat"/>
                <w:sz w:val="18"/>
                <w:lang w:val="es-ES"/>
              </w:rPr>
              <w:t>6</w:t>
            </w:r>
            <w:r w:rsidRPr="00F566BF">
              <w:rPr>
                <w:rFonts w:ascii="GHEA Grapalat" w:hAnsi="GHEA Grapalat"/>
                <w:sz w:val="18"/>
                <w:lang w:val="es-ES"/>
              </w:rPr>
              <w:t xml:space="preserve">թ-ին` </w:t>
            </w:r>
            <w:proofErr w:type="spellStart"/>
            <w:r w:rsidRPr="00F566BF">
              <w:rPr>
                <w:rFonts w:ascii="GHEA Grapalat" w:hAnsi="GHEA Grapalat"/>
                <w:sz w:val="18"/>
                <w:lang w:val="es-ES"/>
              </w:rPr>
              <w:t>ըստ</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ամիսների</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այդ</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թվում</w:t>
            </w:r>
            <w:proofErr w:type="spellEnd"/>
            <w:r w:rsidRPr="00F566BF">
              <w:rPr>
                <w:rFonts w:ascii="GHEA Grapalat" w:hAnsi="GHEA Grapalat"/>
                <w:sz w:val="18"/>
                <w:lang w:val="es-ES"/>
              </w:rPr>
              <w:t>**</w:t>
            </w:r>
          </w:p>
        </w:tc>
      </w:tr>
      <w:tr w:rsidR="00513CB2" w:rsidRPr="00F566BF" w14:paraId="64F0D610" w14:textId="77777777" w:rsidTr="000968C3">
        <w:trPr>
          <w:gridAfter w:val="1"/>
          <w:wAfter w:w="12" w:type="dxa"/>
          <w:trHeight w:val="1549"/>
        </w:trPr>
        <w:tc>
          <w:tcPr>
            <w:tcW w:w="1874" w:type="dxa"/>
            <w:vMerge/>
          </w:tcPr>
          <w:p w14:paraId="2AAFAB7E" w14:textId="77777777" w:rsidR="00513CB2" w:rsidRPr="00F566BF" w:rsidRDefault="00513CB2" w:rsidP="00E53C12">
            <w:pPr>
              <w:jc w:val="center"/>
              <w:rPr>
                <w:rFonts w:ascii="GHEA Grapalat" w:hAnsi="GHEA Grapalat"/>
                <w:sz w:val="20"/>
                <w:lang w:val="es-ES"/>
              </w:rPr>
            </w:pPr>
          </w:p>
        </w:tc>
        <w:tc>
          <w:tcPr>
            <w:tcW w:w="1976" w:type="dxa"/>
            <w:vMerge/>
          </w:tcPr>
          <w:p w14:paraId="3052BA05" w14:textId="77777777" w:rsidR="00513CB2" w:rsidRPr="00F566BF" w:rsidRDefault="00513CB2" w:rsidP="00E53C12">
            <w:pPr>
              <w:jc w:val="center"/>
              <w:rPr>
                <w:rFonts w:ascii="GHEA Grapalat" w:hAnsi="GHEA Grapalat"/>
                <w:sz w:val="20"/>
                <w:lang w:val="es-ES"/>
              </w:rPr>
            </w:pPr>
          </w:p>
        </w:tc>
        <w:tc>
          <w:tcPr>
            <w:tcW w:w="2506" w:type="dxa"/>
            <w:vMerge/>
          </w:tcPr>
          <w:p w14:paraId="70B722F6" w14:textId="77777777" w:rsidR="00513CB2" w:rsidRPr="00F566BF" w:rsidRDefault="00513CB2" w:rsidP="00E53C12">
            <w:pPr>
              <w:jc w:val="center"/>
              <w:rPr>
                <w:rFonts w:ascii="GHEA Grapalat" w:hAnsi="GHEA Grapalat"/>
                <w:sz w:val="20"/>
                <w:lang w:val="es-ES"/>
              </w:rPr>
            </w:pPr>
          </w:p>
        </w:tc>
        <w:tc>
          <w:tcPr>
            <w:tcW w:w="606" w:type="dxa"/>
            <w:textDirection w:val="btLr"/>
            <w:vAlign w:val="center"/>
          </w:tcPr>
          <w:p w14:paraId="3CC52CB5"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606" w:type="dxa"/>
            <w:textDirection w:val="btLr"/>
            <w:vAlign w:val="center"/>
          </w:tcPr>
          <w:p w14:paraId="7350E09C"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605" w:type="dxa"/>
            <w:textDirection w:val="btLr"/>
            <w:vAlign w:val="center"/>
          </w:tcPr>
          <w:p w14:paraId="00C5BE1B"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605" w:type="dxa"/>
            <w:textDirection w:val="btLr"/>
            <w:vAlign w:val="center"/>
          </w:tcPr>
          <w:p w14:paraId="3D1AC7FB"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605" w:type="dxa"/>
            <w:textDirection w:val="btLr"/>
            <w:vAlign w:val="center"/>
          </w:tcPr>
          <w:p w14:paraId="4776CE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605" w:type="dxa"/>
            <w:textDirection w:val="btLr"/>
            <w:vAlign w:val="center"/>
          </w:tcPr>
          <w:p w14:paraId="33DE47B8"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685" w:type="dxa"/>
            <w:textDirection w:val="btLr"/>
            <w:vAlign w:val="center"/>
          </w:tcPr>
          <w:p w14:paraId="717231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685" w:type="dxa"/>
            <w:textDirection w:val="btLr"/>
            <w:vAlign w:val="center"/>
          </w:tcPr>
          <w:p w14:paraId="44E350DA"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685" w:type="dxa"/>
            <w:textDirection w:val="btLr"/>
            <w:vAlign w:val="center"/>
          </w:tcPr>
          <w:p w14:paraId="5FA18D3D"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685" w:type="dxa"/>
            <w:textDirection w:val="btLr"/>
            <w:vAlign w:val="center"/>
          </w:tcPr>
          <w:p w14:paraId="53B45964"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685" w:type="dxa"/>
            <w:textDirection w:val="btLr"/>
            <w:vAlign w:val="center"/>
          </w:tcPr>
          <w:p w14:paraId="48D6315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685" w:type="dxa"/>
            <w:textDirection w:val="btLr"/>
            <w:vAlign w:val="center"/>
          </w:tcPr>
          <w:p w14:paraId="5C2E97B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1416" w:type="dxa"/>
            <w:vAlign w:val="center"/>
          </w:tcPr>
          <w:p w14:paraId="027E1BAD" w14:textId="77777777" w:rsidR="00513CB2" w:rsidRPr="00F566BF" w:rsidRDefault="00513CB2" w:rsidP="00E53C12">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3AF85C11" w14:textId="77777777" w:rsidR="00513CB2" w:rsidRPr="00F566BF" w:rsidRDefault="00513CB2" w:rsidP="00E53C12">
            <w:pPr>
              <w:jc w:val="center"/>
              <w:rPr>
                <w:rFonts w:ascii="GHEA Grapalat" w:hAnsi="GHEA Grapalat"/>
                <w:sz w:val="18"/>
                <w:lang w:val="es-ES"/>
              </w:rPr>
            </w:pPr>
          </w:p>
        </w:tc>
      </w:tr>
      <w:tr w:rsidR="002F1537" w:rsidRPr="00F566BF" w14:paraId="4778FBF1" w14:textId="77777777" w:rsidTr="00D61406">
        <w:trPr>
          <w:gridAfter w:val="1"/>
          <w:wAfter w:w="12" w:type="dxa"/>
          <w:trHeight w:val="1549"/>
        </w:trPr>
        <w:tc>
          <w:tcPr>
            <w:tcW w:w="1874" w:type="dxa"/>
            <w:vAlign w:val="center"/>
          </w:tcPr>
          <w:p w14:paraId="06510526" w14:textId="79AFC6C1" w:rsidR="002F1537" w:rsidRPr="00F566BF" w:rsidRDefault="002F1537" w:rsidP="002F1537">
            <w:pPr>
              <w:jc w:val="center"/>
              <w:rPr>
                <w:rFonts w:ascii="GHEA Grapalat" w:hAnsi="GHEA Grapalat"/>
                <w:sz w:val="20"/>
                <w:lang w:val="es-ES"/>
              </w:rPr>
            </w:pPr>
            <w:r>
              <w:rPr>
                <w:rFonts w:ascii="GHEA Grapalat" w:hAnsi="GHEA Grapalat"/>
                <w:sz w:val="20"/>
                <w:lang w:val="es-ES"/>
              </w:rPr>
              <w:t>1</w:t>
            </w:r>
          </w:p>
        </w:tc>
        <w:tc>
          <w:tcPr>
            <w:tcW w:w="1976" w:type="dxa"/>
            <w:vAlign w:val="center"/>
          </w:tcPr>
          <w:p w14:paraId="6D3F3468" w14:textId="44D9C157" w:rsidR="002F1537" w:rsidRPr="00F566BF" w:rsidRDefault="002F1537" w:rsidP="002F1537">
            <w:pPr>
              <w:jc w:val="center"/>
              <w:rPr>
                <w:rFonts w:ascii="GHEA Grapalat" w:hAnsi="GHEA Grapalat"/>
                <w:sz w:val="20"/>
                <w:lang w:val="es-ES"/>
              </w:rPr>
            </w:pPr>
            <w:r>
              <w:rPr>
                <w:rFonts w:ascii="GHEA Grapalat" w:hAnsi="GHEA Grapalat" w:cs="Calibri"/>
                <w:sz w:val="22"/>
                <w:szCs w:val="22"/>
              </w:rPr>
              <w:t>71351540/103</w:t>
            </w:r>
          </w:p>
        </w:tc>
        <w:tc>
          <w:tcPr>
            <w:tcW w:w="2506" w:type="dxa"/>
            <w:vAlign w:val="center"/>
          </w:tcPr>
          <w:p w14:paraId="2CCA5D10" w14:textId="3109EEF9" w:rsidR="002F1537" w:rsidRPr="003B509C" w:rsidRDefault="002F1537" w:rsidP="002F1537">
            <w:pPr>
              <w:jc w:val="center"/>
              <w:rPr>
                <w:rFonts w:ascii="GHEA Grapalat" w:hAnsi="GHEA Grapalat"/>
                <w:b/>
                <w:sz w:val="20"/>
                <w:lang w:val="hy-AM"/>
              </w:rPr>
            </w:pPr>
            <w:proofErr w:type="spellStart"/>
            <w:r>
              <w:rPr>
                <w:rFonts w:ascii="GHEA Grapalat" w:hAnsi="GHEA Grapalat" w:cs="Calibri"/>
                <w:sz w:val="20"/>
                <w:szCs w:val="20"/>
              </w:rPr>
              <w:t>հրատապ</w:t>
            </w:r>
            <w:proofErr w:type="spellEnd"/>
            <w:r w:rsidRPr="002F1537">
              <w:rPr>
                <w:rFonts w:ascii="GHEA Grapalat" w:hAnsi="GHEA Grapalat" w:cs="Calibri"/>
                <w:sz w:val="20"/>
                <w:szCs w:val="20"/>
                <w:lang w:val="es-ES"/>
              </w:rPr>
              <w:t xml:space="preserve"> </w:t>
            </w:r>
            <w:proofErr w:type="spellStart"/>
            <w:r>
              <w:rPr>
                <w:rFonts w:ascii="GHEA Grapalat" w:hAnsi="GHEA Grapalat" w:cs="Calibri"/>
                <w:sz w:val="20"/>
                <w:szCs w:val="20"/>
              </w:rPr>
              <w:t>լուծում</w:t>
            </w:r>
            <w:proofErr w:type="spellEnd"/>
            <w:r w:rsidRPr="002F1537">
              <w:rPr>
                <w:rFonts w:ascii="GHEA Grapalat" w:hAnsi="GHEA Grapalat" w:cs="Calibri"/>
                <w:sz w:val="20"/>
                <w:szCs w:val="20"/>
                <w:lang w:val="es-ES"/>
              </w:rPr>
              <w:t xml:space="preserve"> </w:t>
            </w:r>
            <w:proofErr w:type="spellStart"/>
            <w:r>
              <w:rPr>
                <w:rFonts w:ascii="GHEA Grapalat" w:hAnsi="GHEA Grapalat" w:cs="Calibri"/>
                <w:sz w:val="20"/>
                <w:szCs w:val="20"/>
              </w:rPr>
              <w:t>պահանջող</w:t>
            </w:r>
            <w:proofErr w:type="spellEnd"/>
            <w:r w:rsidRPr="002F1537">
              <w:rPr>
                <w:rFonts w:ascii="GHEA Grapalat" w:hAnsi="GHEA Grapalat" w:cs="Calibri"/>
                <w:sz w:val="20"/>
                <w:szCs w:val="20"/>
                <w:lang w:val="es-ES"/>
              </w:rPr>
              <w:t xml:space="preserve"> </w:t>
            </w:r>
            <w:r>
              <w:rPr>
                <w:rFonts w:ascii="GHEA Grapalat" w:hAnsi="GHEA Grapalat" w:cs="Calibri"/>
                <w:sz w:val="20"/>
                <w:szCs w:val="20"/>
              </w:rPr>
              <w:t>և</w:t>
            </w:r>
            <w:r w:rsidRPr="002F1537">
              <w:rPr>
                <w:rFonts w:ascii="GHEA Grapalat" w:hAnsi="GHEA Grapalat" w:cs="Calibri"/>
                <w:sz w:val="20"/>
                <w:szCs w:val="20"/>
                <w:lang w:val="es-ES"/>
              </w:rPr>
              <w:t xml:space="preserve"> </w:t>
            </w:r>
            <w:proofErr w:type="spellStart"/>
            <w:r>
              <w:rPr>
                <w:rFonts w:ascii="GHEA Grapalat" w:hAnsi="GHEA Grapalat" w:cs="Calibri"/>
                <w:sz w:val="20"/>
                <w:szCs w:val="20"/>
              </w:rPr>
              <w:t>չնախատեսված</w:t>
            </w:r>
            <w:proofErr w:type="spellEnd"/>
            <w:r w:rsidRPr="002F1537">
              <w:rPr>
                <w:rFonts w:ascii="GHEA Grapalat" w:hAnsi="GHEA Grapalat" w:cs="Calibri"/>
                <w:sz w:val="20"/>
                <w:szCs w:val="20"/>
                <w:lang w:val="es-ES"/>
              </w:rPr>
              <w:t xml:space="preserve"> </w:t>
            </w:r>
            <w:proofErr w:type="spellStart"/>
            <w:r>
              <w:rPr>
                <w:rFonts w:ascii="GHEA Grapalat" w:hAnsi="GHEA Grapalat" w:cs="Calibri"/>
                <w:sz w:val="20"/>
                <w:szCs w:val="20"/>
              </w:rPr>
              <w:t>աշխատանքների</w:t>
            </w:r>
            <w:proofErr w:type="spellEnd"/>
            <w:r w:rsidRPr="002F1537">
              <w:rPr>
                <w:rFonts w:ascii="GHEA Grapalat" w:hAnsi="GHEA Grapalat" w:cs="Calibri"/>
                <w:sz w:val="20"/>
                <w:szCs w:val="20"/>
                <w:lang w:val="es-ES"/>
              </w:rPr>
              <w:t xml:space="preserve"> </w:t>
            </w:r>
            <w:proofErr w:type="spellStart"/>
            <w:r>
              <w:rPr>
                <w:rFonts w:ascii="GHEA Grapalat" w:hAnsi="GHEA Grapalat" w:cs="Calibri"/>
                <w:sz w:val="20"/>
                <w:szCs w:val="20"/>
              </w:rPr>
              <w:t>որակի</w:t>
            </w:r>
            <w:proofErr w:type="spellEnd"/>
            <w:r w:rsidRPr="002F1537">
              <w:rPr>
                <w:rFonts w:ascii="GHEA Grapalat" w:hAnsi="GHEA Grapalat" w:cs="Calibri"/>
                <w:sz w:val="20"/>
                <w:szCs w:val="20"/>
                <w:lang w:val="es-ES"/>
              </w:rPr>
              <w:t xml:space="preserve"> </w:t>
            </w:r>
            <w:proofErr w:type="spellStart"/>
            <w:r>
              <w:rPr>
                <w:rFonts w:ascii="GHEA Grapalat" w:hAnsi="GHEA Grapalat" w:cs="Calibri"/>
                <w:sz w:val="20"/>
                <w:szCs w:val="20"/>
              </w:rPr>
              <w:t>տեխնիկական</w:t>
            </w:r>
            <w:proofErr w:type="spellEnd"/>
            <w:r w:rsidRPr="002F1537">
              <w:rPr>
                <w:rFonts w:ascii="GHEA Grapalat" w:hAnsi="GHEA Grapalat" w:cs="Calibri"/>
                <w:sz w:val="20"/>
                <w:szCs w:val="20"/>
                <w:lang w:val="es-ES"/>
              </w:rPr>
              <w:t xml:space="preserve"> </w:t>
            </w:r>
            <w:proofErr w:type="spellStart"/>
            <w:r>
              <w:rPr>
                <w:rFonts w:ascii="GHEA Grapalat" w:hAnsi="GHEA Grapalat" w:cs="Calibri"/>
                <w:sz w:val="20"/>
                <w:szCs w:val="20"/>
              </w:rPr>
              <w:t>հսկողության</w:t>
            </w:r>
            <w:proofErr w:type="spellEnd"/>
            <w:r w:rsidRPr="002F1537">
              <w:rPr>
                <w:rFonts w:ascii="GHEA Grapalat" w:hAnsi="GHEA Grapalat" w:cs="Calibri"/>
                <w:sz w:val="20"/>
                <w:szCs w:val="20"/>
                <w:lang w:val="es-ES"/>
              </w:rPr>
              <w:t xml:space="preserve"> </w:t>
            </w:r>
            <w:proofErr w:type="spellStart"/>
            <w:r>
              <w:rPr>
                <w:rFonts w:ascii="GHEA Grapalat" w:hAnsi="GHEA Grapalat" w:cs="Calibri"/>
                <w:sz w:val="20"/>
                <w:szCs w:val="20"/>
              </w:rPr>
              <w:t>խորհրդատվական</w:t>
            </w:r>
            <w:proofErr w:type="spellEnd"/>
            <w:r w:rsidRPr="002F1537">
              <w:rPr>
                <w:rFonts w:ascii="GHEA Grapalat" w:hAnsi="GHEA Grapalat" w:cs="Calibri"/>
                <w:sz w:val="20"/>
                <w:szCs w:val="20"/>
                <w:lang w:val="es-ES"/>
              </w:rPr>
              <w:t xml:space="preserve"> </w:t>
            </w:r>
            <w:proofErr w:type="spellStart"/>
            <w:r>
              <w:rPr>
                <w:rFonts w:ascii="GHEA Grapalat" w:hAnsi="GHEA Grapalat" w:cs="Calibri"/>
                <w:sz w:val="20"/>
                <w:szCs w:val="20"/>
              </w:rPr>
              <w:t>ծառայություններ</w:t>
            </w:r>
            <w:proofErr w:type="spellEnd"/>
          </w:p>
        </w:tc>
        <w:tc>
          <w:tcPr>
            <w:tcW w:w="606" w:type="dxa"/>
            <w:textDirection w:val="btLr"/>
            <w:vAlign w:val="center"/>
          </w:tcPr>
          <w:p w14:paraId="3557F925" w14:textId="25F08918" w:rsidR="002F1537" w:rsidRPr="00F566BF" w:rsidRDefault="002F1537" w:rsidP="002F1537">
            <w:pPr>
              <w:jc w:val="center"/>
              <w:rPr>
                <w:rFonts w:ascii="GHEA Grapalat" w:hAnsi="GHEA Grapalat"/>
                <w:lang w:val="pt-BR"/>
              </w:rPr>
            </w:pPr>
            <w:r>
              <w:rPr>
                <w:rFonts w:ascii="GHEA Grapalat" w:hAnsi="GHEA Grapalat"/>
                <w:sz w:val="20"/>
                <w:szCs w:val="20"/>
              </w:rPr>
              <w:t>0</w:t>
            </w:r>
          </w:p>
        </w:tc>
        <w:tc>
          <w:tcPr>
            <w:tcW w:w="606" w:type="dxa"/>
            <w:textDirection w:val="btLr"/>
            <w:vAlign w:val="center"/>
          </w:tcPr>
          <w:p w14:paraId="71BE3923" w14:textId="2F2766A0" w:rsidR="002F1537" w:rsidRPr="00F566BF" w:rsidRDefault="002F1537" w:rsidP="002F1537">
            <w:pPr>
              <w:jc w:val="center"/>
              <w:rPr>
                <w:rFonts w:ascii="GHEA Grapalat" w:hAnsi="GHEA Grapalat"/>
                <w:lang w:val="pt-BR"/>
              </w:rPr>
            </w:pPr>
            <w:r>
              <w:rPr>
                <w:rFonts w:ascii="GHEA Grapalat" w:hAnsi="GHEA Grapalat"/>
                <w:sz w:val="20"/>
                <w:szCs w:val="20"/>
              </w:rPr>
              <w:t>0</w:t>
            </w:r>
          </w:p>
        </w:tc>
        <w:tc>
          <w:tcPr>
            <w:tcW w:w="605" w:type="dxa"/>
            <w:textDirection w:val="btLr"/>
            <w:vAlign w:val="center"/>
          </w:tcPr>
          <w:p w14:paraId="2332FAE3" w14:textId="16AC5B98" w:rsidR="002F1537" w:rsidRPr="00F566BF" w:rsidRDefault="002F1537" w:rsidP="002F1537">
            <w:pPr>
              <w:jc w:val="center"/>
              <w:rPr>
                <w:rFonts w:ascii="GHEA Grapalat" w:hAnsi="GHEA Grapalat" w:cs="Arial"/>
                <w:sz w:val="18"/>
                <w:szCs w:val="18"/>
                <w:lang w:val="pt-BR"/>
              </w:rPr>
            </w:pPr>
            <w:r>
              <w:rPr>
                <w:rFonts w:ascii="GHEA Grapalat" w:hAnsi="GHEA Grapalat"/>
                <w:sz w:val="20"/>
                <w:szCs w:val="20"/>
              </w:rPr>
              <w:t>0</w:t>
            </w:r>
          </w:p>
        </w:tc>
        <w:tc>
          <w:tcPr>
            <w:tcW w:w="605" w:type="dxa"/>
            <w:textDirection w:val="btLr"/>
          </w:tcPr>
          <w:p w14:paraId="3C3A791F" w14:textId="1E26D486" w:rsidR="002F1537" w:rsidRPr="00F566BF" w:rsidRDefault="002F1537" w:rsidP="002F1537">
            <w:pPr>
              <w:jc w:val="center"/>
              <w:rPr>
                <w:rFonts w:ascii="GHEA Grapalat" w:hAnsi="GHEA Grapalat" w:cs="Arial"/>
                <w:sz w:val="18"/>
                <w:szCs w:val="18"/>
                <w:lang w:val="pt-BR"/>
              </w:rPr>
            </w:pPr>
            <w:r>
              <w:rPr>
                <w:rFonts w:ascii="GHEA Grapalat" w:hAnsi="GHEA Grapalat" w:cs="Arial"/>
                <w:sz w:val="18"/>
                <w:szCs w:val="18"/>
                <w:lang w:val="pt-BR"/>
              </w:rPr>
              <w:t>0</w:t>
            </w:r>
          </w:p>
        </w:tc>
        <w:tc>
          <w:tcPr>
            <w:tcW w:w="605" w:type="dxa"/>
            <w:textDirection w:val="btLr"/>
          </w:tcPr>
          <w:p w14:paraId="0E002E46" w14:textId="52B3D6A5" w:rsidR="002F1537" w:rsidRPr="00F566BF" w:rsidRDefault="002F1537" w:rsidP="002F1537">
            <w:pPr>
              <w:jc w:val="center"/>
              <w:rPr>
                <w:rFonts w:ascii="GHEA Grapalat" w:hAnsi="GHEA Grapalat" w:cs="Arial"/>
                <w:sz w:val="18"/>
                <w:szCs w:val="18"/>
                <w:lang w:val="pt-BR"/>
              </w:rPr>
            </w:pPr>
            <w:r>
              <w:rPr>
                <w:rFonts w:ascii="GHEA Grapalat" w:hAnsi="GHEA Grapalat" w:cs="Arial"/>
                <w:sz w:val="18"/>
                <w:szCs w:val="18"/>
                <w:lang w:val="pt-BR"/>
              </w:rPr>
              <w:t>0</w:t>
            </w:r>
          </w:p>
        </w:tc>
        <w:tc>
          <w:tcPr>
            <w:tcW w:w="605" w:type="dxa"/>
            <w:textDirection w:val="btLr"/>
          </w:tcPr>
          <w:p w14:paraId="78FF2EEA" w14:textId="583E5A19" w:rsidR="002F1537" w:rsidRPr="00F566BF" w:rsidRDefault="002F1537" w:rsidP="002F1537">
            <w:pPr>
              <w:jc w:val="center"/>
              <w:rPr>
                <w:rFonts w:ascii="GHEA Grapalat" w:hAnsi="GHEA Grapalat" w:cs="Arial"/>
                <w:sz w:val="18"/>
                <w:szCs w:val="18"/>
                <w:lang w:val="pt-BR"/>
              </w:rPr>
            </w:pPr>
            <w:r>
              <w:rPr>
                <w:rFonts w:ascii="GHEA Grapalat" w:hAnsi="GHEA Grapalat" w:cs="Arial"/>
                <w:sz w:val="18"/>
                <w:szCs w:val="18"/>
                <w:lang w:val="pt-BR"/>
              </w:rPr>
              <w:t>0</w:t>
            </w:r>
          </w:p>
        </w:tc>
        <w:tc>
          <w:tcPr>
            <w:tcW w:w="685" w:type="dxa"/>
            <w:textDirection w:val="btLr"/>
          </w:tcPr>
          <w:p w14:paraId="4574A4AC" w14:textId="6750F918" w:rsidR="002F1537" w:rsidRPr="00F566BF" w:rsidRDefault="002F1537" w:rsidP="002F1537">
            <w:pPr>
              <w:jc w:val="center"/>
              <w:rPr>
                <w:rFonts w:ascii="GHEA Grapalat" w:hAnsi="GHEA Grapalat" w:cs="Arial"/>
                <w:sz w:val="18"/>
                <w:szCs w:val="18"/>
                <w:lang w:val="pt-BR"/>
              </w:rPr>
            </w:pPr>
            <w:r>
              <w:rPr>
                <w:rFonts w:ascii="GHEA Grapalat" w:hAnsi="GHEA Grapalat"/>
                <w:sz w:val="18"/>
                <w:szCs w:val="18"/>
              </w:rPr>
              <w:t>100%</w:t>
            </w:r>
          </w:p>
        </w:tc>
        <w:tc>
          <w:tcPr>
            <w:tcW w:w="685" w:type="dxa"/>
            <w:textDirection w:val="btLr"/>
          </w:tcPr>
          <w:p w14:paraId="41771D75" w14:textId="1360F1B9" w:rsidR="002F1537" w:rsidRPr="00F566BF" w:rsidRDefault="002F1537" w:rsidP="002F1537">
            <w:pPr>
              <w:jc w:val="center"/>
              <w:rPr>
                <w:rFonts w:ascii="GHEA Grapalat" w:hAnsi="GHEA Grapalat" w:cs="Arial"/>
                <w:sz w:val="18"/>
                <w:szCs w:val="18"/>
                <w:lang w:val="pt-BR"/>
              </w:rPr>
            </w:pPr>
            <w:r>
              <w:rPr>
                <w:rFonts w:ascii="GHEA Grapalat" w:hAnsi="GHEA Grapalat"/>
                <w:sz w:val="18"/>
                <w:szCs w:val="18"/>
              </w:rPr>
              <w:t>100%</w:t>
            </w:r>
          </w:p>
        </w:tc>
        <w:tc>
          <w:tcPr>
            <w:tcW w:w="685" w:type="dxa"/>
            <w:textDirection w:val="btLr"/>
          </w:tcPr>
          <w:p w14:paraId="3105C606" w14:textId="0F50529D" w:rsidR="002F1537" w:rsidRPr="00F566BF" w:rsidRDefault="002F1537" w:rsidP="002F1537">
            <w:pPr>
              <w:jc w:val="center"/>
              <w:rPr>
                <w:rFonts w:ascii="GHEA Grapalat" w:hAnsi="GHEA Grapalat" w:cs="Arial"/>
                <w:sz w:val="18"/>
                <w:szCs w:val="18"/>
                <w:lang w:val="pt-BR"/>
              </w:rPr>
            </w:pPr>
            <w:r>
              <w:rPr>
                <w:rFonts w:ascii="GHEA Grapalat" w:hAnsi="GHEA Grapalat"/>
                <w:sz w:val="18"/>
                <w:szCs w:val="18"/>
              </w:rPr>
              <w:t>100%</w:t>
            </w:r>
          </w:p>
        </w:tc>
        <w:tc>
          <w:tcPr>
            <w:tcW w:w="685" w:type="dxa"/>
            <w:textDirection w:val="btLr"/>
            <w:vAlign w:val="center"/>
          </w:tcPr>
          <w:p w14:paraId="05AD19F7" w14:textId="59E45739" w:rsidR="002F1537" w:rsidRPr="00F566BF" w:rsidRDefault="002F1537" w:rsidP="002F1537">
            <w:pPr>
              <w:jc w:val="center"/>
              <w:rPr>
                <w:rFonts w:ascii="GHEA Grapalat" w:hAnsi="GHEA Grapalat" w:cs="Arial"/>
                <w:sz w:val="18"/>
                <w:szCs w:val="18"/>
                <w:lang w:val="pt-BR"/>
              </w:rPr>
            </w:pPr>
            <w:r>
              <w:rPr>
                <w:rFonts w:ascii="GHEA Grapalat" w:hAnsi="GHEA Grapalat"/>
                <w:sz w:val="18"/>
                <w:szCs w:val="18"/>
              </w:rPr>
              <w:t>100%</w:t>
            </w:r>
          </w:p>
        </w:tc>
        <w:tc>
          <w:tcPr>
            <w:tcW w:w="685" w:type="dxa"/>
            <w:textDirection w:val="btLr"/>
            <w:vAlign w:val="center"/>
          </w:tcPr>
          <w:p w14:paraId="052AAB1C" w14:textId="3419834E" w:rsidR="002F1537" w:rsidRPr="00F566BF" w:rsidRDefault="002F1537" w:rsidP="002F1537">
            <w:pPr>
              <w:jc w:val="center"/>
              <w:rPr>
                <w:rFonts w:ascii="GHEA Grapalat" w:hAnsi="GHEA Grapalat" w:cs="Arial"/>
                <w:sz w:val="18"/>
                <w:szCs w:val="18"/>
                <w:lang w:val="pt-BR"/>
              </w:rPr>
            </w:pPr>
            <w:r>
              <w:rPr>
                <w:rFonts w:ascii="GHEA Grapalat" w:hAnsi="GHEA Grapalat"/>
                <w:sz w:val="18"/>
                <w:szCs w:val="18"/>
              </w:rPr>
              <w:t>100%</w:t>
            </w:r>
          </w:p>
        </w:tc>
        <w:tc>
          <w:tcPr>
            <w:tcW w:w="685" w:type="dxa"/>
            <w:textDirection w:val="btLr"/>
            <w:vAlign w:val="center"/>
          </w:tcPr>
          <w:p w14:paraId="20E27A48" w14:textId="0DE8BEAF" w:rsidR="002F1537" w:rsidRPr="00F566BF" w:rsidRDefault="002F1537" w:rsidP="002F1537">
            <w:pPr>
              <w:jc w:val="center"/>
              <w:rPr>
                <w:rFonts w:ascii="GHEA Grapalat" w:hAnsi="GHEA Grapalat" w:cs="Arial"/>
                <w:sz w:val="18"/>
                <w:szCs w:val="18"/>
                <w:lang w:val="pt-BR"/>
              </w:rPr>
            </w:pPr>
            <w:r>
              <w:rPr>
                <w:rFonts w:ascii="GHEA Grapalat" w:hAnsi="GHEA Grapalat"/>
                <w:sz w:val="18"/>
                <w:szCs w:val="18"/>
              </w:rPr>
              <w:t>100%</w:t>
            </w:r>
          </w:p>
        </w:tc>
        <w:tc>
          <w:tcPr>
            <w:tcW w:w="1416" w:type="dxa"/>
            <w:textDirection w:val="btLr"/>
            <w:vAlign w:val="center"/>
          </w:tcPr>
          <w:p w14:paraId="684C056C" w14:textId="42C2BB9E" w:rsidR="002F1537" w:rsidRPr="00F566BF" w:rsidRDefault="002F1537" w:rsidP="002F1537">
            <w:pPr>
              <w:jc w:val="center"/>
              <w:rPr>
                <w:rFonts w:ascii="GHEA Grapalat" w:hAnsi="GHEA Grapalat"/>
                <w:b/>
                <w:lang w:val="pt-BR"/>
              </w:rPr>
            </w:pPr>
            <w:r>
              <w:rPr>
                <w:rFonts w:ascii="GHEA Grapalat" w:hAnsi="GHEA Grapalat"/>
                <w:sz w:val="18"/>
                <w:szCs w:val="18"/>
              </w:rPr>
              <w:t>100%</w:t>
            </w:r>
          </w:p>
        </w:tc>
      </w:tr>
      <w:tr w:rsidR="002F1537" w:rsidRPr="002F1537" w14:paraId="24A6A6E5" w14:textId="77777777" w:rsidTr="00D61406">
        <w:trPr>
          <w:gridAfter w:val="1"/>
          <w:wAfter w:w="12" w:type="dxa"/>
          <w:trHeight w:val="1549"/>
        </w:trPr>
        <w:tc>
          <w:tcPr>
            <w:tcW w:w="1874" w:type="dxa"/>
            <w:vAlign w:val="center"/>
          </w:tcPr>
          <w:p w14:paraId="5B96DA36" w14:textId="285D6C25" w:rsidR="002F1537" w:rsidRDefault="002F1537" w:rsidP="002F1537">
            <w:pPr>
              <w:jc w:val="center"/>
              <w:rPr>
                <w:rFonts w:ascii="GHEA Grapalat" w:hAnsi="GHEA Grapalat"/>
                <w:sz w:val="20"/>
                <w:lang w:val="es-ES"/>
              </w:rPr>
            </w:pPr>
            <w:r>
              <w:rPr>
                <w:rFonts w:ascii="GHEA Grapalat" w:hAnsi="GHEA Grapalat"/>
                <w:sz w:val="20"/>
                <w:lang w:val="es-ES"/>
              </w:rPr>
              <w:t>2</w:t>
            </w:r>
          </w:p>
        </w:tc>
        <w:tc>
          <w:tcPr>
            <w:tcW w:w="1976" w:type="dxa"/>
            <w:vAlign w:val="center"/>
          </w:tcPr>
          <w:p w14:paraId="453E2C73" w14:textId="70DB10ED" w:rsidR="002F1537" w:rsidRDefault="002F1537" w:rsidP="002F1537">
            <w:pPr>
              <w:jc w:val="center"/>
              <w:rPr>
                <w:rFonts w:ascii="GHEA Grapalat" w:hAnsi="GHEA Grapalat"/>
                <w:sz w:val="20"/>
                <w:szCs w:val="20"/>
                <w:lang w:val="ru-RU"/>
              </w:rPr>
            </w:pPr>
            <w:r>
              <w:rPr>
                <w:rFonts w:ascii="GHEA Grapalat" w:hAnsi="GHEA Grapalat" w:cs="Calibri"/>
                <w:sz w:val="22"/>
                <w:szCs w:val="22"/>
              </w:rPr>
              <w:t>71351540/102</w:t>
            </w:r>
          </w:p>
        </w:tc>
        <w:tc>
          <w:tcPr>
            <w:tcW w:w="2506" w:type="dxa"/>
            <w:vAlign w:val="center"/>
          </w:tcPr>
          <w:p w14:paraId="7D3C01A7" w14:textId="65219428" w:rsidR="002F1537" w:rsidRDefault="002F1537" w:rsidP="002F1537">
            <w:pPr>
              <w:jc w:val="center"/>
              <w:rPr>
                <w:rFonts w:ascii="GHEA Grapalat" w:hAnsi="GHEA Grapalat" w:cs="Calibri"/>
                <w:sz w:val="20"/>
                <w:szCs w:val="20"/>
                <w:lang w:val="hy-AM"/>
              </w:rPr>
            </w:pPr>
            <w:proofErr w:type="spellStart"/>
            <w:r>
              <w:rPr>
                <w:rFonts w:ascii="GHEA Grapalat" w:hAnsi="GHEA Grapalat" w:cs="Calibri"/>
                <w:sz w:val="20"/>
                <w:szCs w:val="20"/>
              </w:rPr>
              <w:t>հրատապ</w:t>
            </w:r>
            <w:proofErr w:type="spellEnd"/>
            <w:r w:rsidRPr="002F1537">
              <w:rPr>
                <w:rFonts w:ascii="GHEA Grapalat" w:hAnsi="GHEA Grapalat" w:cs="Calibri"/>
                <w:sz w:val="20"/>
                <w:szCs w:val="20"/>
                <w:lang w:val="ru-RU"/>
              </w:rPr>
              <w:t xml:space="preserve"> </w:t>
            </w:r>
            <w:proofErr w:type="spellStart"/>
            <w:r>
              <w:rPr>
                <w:rFonts w:ascii="GHEA Grapalat" w:hAnsi="GHEA Grapalat" w:cs="Calibri"/>
                <w:sz w:val="20"/>
                <w:szCs w:val="20"/>
              </w:rPr>
              <w:t>լուծում</w:t>
            </w:r>
            <w:proofErr w:type="spellEnd"/>
            <w:r w:rsidRPr="002F1537">
              <w:rPr>
                <w:rFonts w:ascii="GHEA Grapalat" w:hAnsi="GHEA Grapalat" w:cs="Calibri"/>
                <w:sz w:val="20"/>
                <w:szCs w:val="20"/>
                <w:lang w:val="ru-RU"/>
              </w:rPr>
              <w:t xml:space="preserve"> </w:t>
            </w:r>
            <w:proofErr w:type="spellStart"/>
            <w:r>
              <w:rPr>
                <w:rFonts w:ascii="GHEA Grapalat" w:hAnsi="GHEA Grapalat" w:cs="Calibri"/>
                <w:sz w:val="20"/>
                <w:szCs w:val="20"/>
              </w:rPr>
              <w:t>պահանջող</w:t>
            </w:r>
            <w:proofErr w:type="spellEnd"/>
            <w:r w:rsidRPr="002F1537">
              <w:rPr>
                <w:rFonts w:ascii="GHEA Grapalat" w:hAnsi="GHEA Grapalat" w:cs="Calibri"/>
                <w:sz w:val="20"/>
                <w:szCs w:val="20"/>
                <w:lang w:val="ru-RU"/>
              </w:rPr>
              <w:t xml:space="preserve"> </w:t>
            </w:r>
            <w:r>
              <w:rPr>
                <w:rFonts w:ascii="GHEA Grapalat" w:hAnsi="GHEA Grapalat" w:cs="Calibri"/>
                <w:sz w:val="20"/>
                <w:szCs w:val="20"/>
              </w:rPr>
              <w:t>և</w:t>
            </w:r>
            <w:r w:rsidRPr="002F1537">
              <w:rPr>
                <w:rFonts w:ascii="GHEA Grapalat" w:hAnsi="GHEA Grapalat" w:cs="Calibri"/>
                <w:sz w:val="20"/>
                <w:szCs w:val="20"/>
                <w:lang w:val="ru-RU"/>
              </w:rPr>
              <w:t xml:space="preserve"> </w:t>
            </w:r>
            <w:proofErr w:type="spellStart"/>
            <w:r>
              <w:rPr>
                <w:rFonts w:ascii="GHEA Grapalat" w:hAnsi="GHEA Grapalat" w:cs="Calibri"/>
                <w:sz w:val="20"/>
                <w:szCs w:val="20"/>
              </w:rPr>
              <w:t>չնախատեսված</w:t>
            </w:r>
            <w:proofErr w:type="spellEnd"/>
            <w:r w:rsidRPr="002F1537">
              <w:rPr>
                <w:rFonts w:ascii="GHEA Grapalat" w:hAnsi="GHEA Grapalat" w:cs="Calibri"/>
                <w:sz w:val="20"/>
                <w:szCs w:val="20"/>
                <w:lang w:val="ru-RU"/>
              </w:rPr>
              <w:t xml:space="preserve"> </w:t>
            </w:r>
            <w:proofErr w:type="spellStart"/>
            <w:r>
              <w:rPr>
                <w:rFonts w:ascii="GHEA Grapalat" w:hAnsi="GHEA Grapalat" w:cs="Calibri"/>
                <w:sz w:val="20"/>
                <w:szCs w:val="20"/>
              </w:rPr>
              <w:t>աշխատանքների</w:t>
            </w:r>
            <w:proofErr w:type="spellEnd"/>
            <w:r w:rsidRPr="002F1537">
              <w:rPr>
                <w:rFonts w:ascii="GHEA Grapalat" w:hAnsi="GHEA Grapalat" w:cs="Calibri"/>
                <w:sz w:val="20"/>
                <w:szCs w:val="20"/>
                <w:lang w:val="ru-RU"/>
              </w:rPr>
              <w:t xml:space="preserve"> </w:t>
            </w:r>
            <w:proofErr w:type="spellStart"/>
            <w:r>
              <w:rPr>
                <w:rFonts w:ascii="GHEA Grapalat" w:hAnsi="GHEA Grapalat" w:cs="Calibri"/>
                <w:sz w:val="20"/>
                <w:szCs w:val="20"/>
              </w:rPr>
              <w:t>որակի</w:t>
            </w:r>
            <w:proofErr w:type="spellEnd"/>
            <w:r w:rsidRPr="002F1537">
              <w:rPr>
                <w:rFonts w:ascii="GHEA Grapalat" w:hAnsi="GHEA Grapalat" w:cs="Calibri"/>
                <w:sz w:val="20"/>
                <w:szCs w:val="20"/>
                <w:lang w:val="ru-RU"/>
              </w:rPr>
              <w:t xml:space="preserve"> </w:t>
            </w:r>
            <w:proofErr w:type="spellStart"/>
            <w:r>
              <w:rPr>
                <w:rFonts w:ascii="GHEA Grapalat" w:hAnsi="GHEA Grapalat" w:cs="Calibri"/>
                <w:sz w:val="20"/>
                <w:szCs w:val="20"/>
              </w:rPr>
              <w:t>տեխնիկական</w:t>
            </w:r>
            <w:proofErr w:type="spellEnd"/>
            <w:r w:rsidRPr="002F1537">
              <w:rPr>
                <w:rFonts w:ascii="GHEA Grapalat" w:hAnsi="GHEA Grapalat" w:cs="Calibri"/>
                <w:sz w:val="20"/>
                <w:szCs w:val="20"/>
                <w:lang w:val="ru-RU"/>
              </w:rPr>
              <w:t xml:space="preserve"> </w:t>
            </w:r>
            <w:proofErr w:type="spellStart"/>
            <w:r>
              <w:rPr>
                <w:rFonts w:ascii="GHEA Grapalat" w:hAnsi="GHEA Grapalat" w:cs="Calibri"/>
                <w:sz w:val="20"/>
                <w:szCs w:val="20"/>
              </w:rPr>
              <w:t>հսկողության</w:t>
            </w:r>
            <w:proofErr w:type="spellEnd"/>
            <w:r w:rsidRPr="002F1537">
              <w:rPr>
                <w:rFonts w:ascii="GHEA Grapalat" w:hAnsi="GHEA Grapalat" w:cs="Calibri"/>
                <w:sz w:val="20"/>
                <w:szCs w:val="20"/>
                <w:lang w:val="ru-RU"/>
              </w:rPr>
              <w:t xml:space="preserve"> </w:t>
            </w:r>
            <w:proofErr w:type="spellStart"/>
            <w:r>
              <w:rPr>
                <w:rFonts w:ascii="GHEA Grapalat" w:hAnsi="GHEA Grapalat" w:cs="Calibri"/>
                <w:sz w:val="20"/>
                <w:szCs w:val="20"/>
              </w:rPr>
              <w:t>խորհրդատվական</w:t>
            </w:r>
            <w:proofErr w:type="spellEnd"/>
            <w:r w:rsidRPr="002F1537">
              <w:rPr>
                <w:rFonts w:ascii="GHEA Grapalat" w:hAnsi="GHEA Grapalat" w:cs="Calibri"/>
                <w:sz w:val="20"/>
                <w:szCs w:val="20"/>
                <w:lang w:val="ru-RU"/>
              </w:rPr>
              <w:t xml:space="preserve"> </w:t>
            </w:r>
            <w:proofErr w:type="spellStart"/>
            <w:r>
              <w:rPr>
                <w:rFonts w:ascii="GHEA Grapalat" w:hAnsi="GHEA Grapalat" w:cs="Calibri"/>
                <w:sz w:val="20"/>
                <w:szCs w:val="20"/>
              </w:rPr>
              <w:t>ծառայություններ</w:t>
            </w:r>
            <w:proofErr w:type="spellEnd"/>
          </w:p>
        </w:tc>
        <w:tc>
          <w:tcPr>
            <w:tcW w:w="606" w:type="dxa"/>
            <w:textDirection w:val="btLr"/>
            <w:vAlign w:val="center"/>
          </w:tcPr>
          <w:p w14:paraId="0218679F" w14:textId="148915C8" w:rsidR="002F1537" w:rsidRPr="002F1537" w:rsidRDefault="002F1537" w:rsidP="002F1537">
            <w:pPr>
              <w:jc w:val="center"/>
              <w:rPr>
                <w:rFonts w:ascii="GHEA Grapalat" w:hAnsi="GHEA Grapalat"/>
                <w:sz w:val="20"/>
                <w:szCs w:val="20"/>
                <w:lang w:val="ru-RU"/>
              </w:rPr>
            </w:pPr>
            <w:r>
              <w:rPr>
                <w:rFonts w:ascii="GHEA Grapalat" w:hAnsi="GHEA Grapalat"/>
                <w:sz w:val="20"/>
                <w:szCs w:val="20"/>
              </w:rPr>
              <w:t>0</w:t>
            </w:r>
          </w:p>
        </w:tc>
        <w:tc>
          <w:tcPr>
            <w:tcW w:w="606" w:type="dxa"/>
            <w:textDirection w:val="btLr"/>
            <w:vAlign w:val="center"/>
          </w:tcPr>
          <w:p w14:paraId="7D4BED4A" w14:textId="6A154796" w:rsidR="002F1537" w:rsidRPr="002F1537" w:rsidRDefault="002F1537" w:rsidP="002F1537">
            <w:pPr>
              <w:jc w:val="center"/>
              <w:rPr>
                <w:rFonts w:ascii="GHEA Grapalat" w:hAnsi="GHEA Grapalat"/>
                <w:sz w:val="20"/>
                <w:szCs w:val="20"/>
                <w:lang w:val="ru-RU"/>
              </w:rPr>
            </w:pPr>
            <w:r>
              <w:rPr>
                <w:rFonts w:ascii="GHEA Grapalat" w:hAnsi="GHEA Grapalat"/>
                <w:sz w:val="20"/>
                <w:szCs w:val="20"/>
              </w:rPr>
              <w:t>0</w:t>
            </w:r>
          </w:p>
        </w:tc>
        <w:tc>
          <w:tcPr>
            <w:tcW w:w="605" w:type="dxa"/>
            <w:textDirection w:val="btLr"/>
            <w:vAlign w:val="center"/>
          </w:tcPr>
          <w:p w14:paraId="64DB285E" w14:textId="4D682C98" w:rsidR="002F1537" w:rsidRPr="002F1537" w:rsidRDefault="002F1537" w:rsidP="002F1537">
            <w:pPr>
              <w:jc w:val="center"/>
              <w:rPr>
                <w:rFonts w:ascii="GHEA Grapalat" w:hAnsi="GHEA Grapalat"/>
                <w:sz w:val="20"/>
                <w:szCs w:val="20"/>
                <w:lang w:val="ru-RU"/>
              </w:rPr>
            </w:pPr>
            <w:r>
              <w:rPr>
                <w:rFonts w:ascii="GHEA Grapalat" w:hAnsi="GHEA Grapalat"/>
                <w:sz w:val="20"/>
                <w:szCs w:val="20"/>
              </w:rPr>
              <w:t>0</w:t>
            </w:r>
          </w:p>
        </w:tc>
        <w:tc>
          <w:tcPr>
            <w:tcW w:w="605" w:type="dxa"/>
            <w:textDirection w:val="btLr"/>
          </w:tcPr>
          <w:p w14:paraId="46A89210" w14:textId="30839AA9" w:rsidR="002F1537" w:rsidRPr="002F1537" w:rsidRDefault="002F1537" w:rsidP="002F1537">
            <w:pPr>
              <w:jc w:val="center"/>
              <w:rPr>
                <w:rFonts w:ascii="GHEA Grapalat" w:hAnsi="GHEA Grapalat"/>
                <w:sz w:val="18"/>
                <w:szCs w:val="18"/>
                <w:lang w:val="ru-RU"/>
              </w:rPr>
            </w:pPr>
            <w:r>
              <w:rPr>
                <w:rFonts w:ascii="GHEA Grapalat" w:hAnsi="GHEA Grapalat" w:cs="Arial"/>
                <w:sz w:val="18"/>
                <w:szCs w:val="18"/>
                <w:lang w:val="pt-BR"/>
              </w:rPr>
              <w:t>0</w:t>
            </w:r>
          </w:p>
        </w:tc>
        <w:tc>
          <w:tcPr>
            <w:tcW w:w="605" w:type="dxa"/>
            <w:textDirection w:val="btLr"/>
          </w:tcPr>
          <w:p w14:paraId="4BF84994" w14:textId="43D11E42" w:rsidR="002F1537" w:rsidRPr="002F1537" w:rsidRDefault="002F1537" w:rsidP="002F1537">
            <w:pPr>
              <w:jc w:val="center"/>
              <w:rPr>
                <w:rFonts w:ascii="GHEA Grapalat" w:hAnsi="GHEA Grapalat"/>
                <w:sz w:val="18"/>
                <w:szCs w:val="18"/>
                <w:lang w:val="ru-RU"/>
              </w:rPr>
            </w:pPr>
            <w:r>
              <w:rPr>
                <w:rFonts w:ascii="GHEA Grapalat" w:hAnsi="GHEA Grapalat" w:cs="Arial"/>
                <w:sz w:val="18"/>
                <w:szCs w:val="18"/>
                <w:lang w:val="pt-BR"/>
              </w:rPr>
              <w:t>0</w:t>
            </w:r>
          </w:p>
        </w:tc>
        <w:tc>
          <w:tcPr>
            <w:tcW w:w="605" w:type="dxa"/>
            <w:textDirection w:val="btLr"/>
          </w:tcPr>
          <w:p w14:paraId="0F2B7D79" w14:textId="4882B426" w:rsidR="002F1537" w:rsidRPr="002F1537" w:rsidRDefault="002F1537" w:rsidP="002F1537">
            <w:pPr>
              <w:jc w:val="center"/>
              <w:rPr>
                <w:rFonts w:ascii="GHEA Grapalat" w:hAnsi="GHEA Grapalat"/>
                <w:sz w:val="18"/>
                <w:szCs w:val="18"/>
                <w:lang w:val="ru-RU"/>
              </w:rPr>
            </w:pPr>
            <w:r>
              <w:rPr>
                <w:rFonts w:ascii="GHEA Grapalat" w:hAnsi="GHEA Grapalat" w:cs="Arial"/>
                <w:sz w:val="18"/>
                <w:szCs w:val="18"/>
                <w:lang w:val="pt-BR"/>
              </w:rPr>
              <w:t>0</w:t>
            </w:r>
          </w:p>
        </w:tc>
        <w:tc>
          <w:tcPr>
            <w:tcW w:w="685" w:type="dxa"/>
            <w:textDirection w:val="btLr"/>
          </w:tcPr>
          <w:p w14:paraId="1279421B" w14:textId="5945FE67" w:rsidR="002F1537" w:rsidRPr="002F1537" w:rsidRDefault="002F1537" w:rsidP="002F1537">
            <w:pPr>
              <w:jc w:val="center"/>
              <w:rPr>
                <w:rFonts w:ascii="GHEA Grapalat" w:hAnsi="GHEA Grapalat"/>
                <w:sz w:val="18"/>
                <w:szCs w:val="18"/>
                <w:lang w:val="ru-RU"/>
              </w:rPr>
            </w:pPr>
            <w:r>
              <w:rPr>
                <w:rFonts w:ascii="GHEA Grapalat" w:hAnsi="GHEA Grapalat"/>
                <w:sz w:val="18"/>
                <w:szCs w:val="18"/>
              </w:rPr>
              <w:t>100%</w:t>
            </w:r>
          </w:p>
        </w:tc>
        <w:tc>
          <w:tcPr>
            <w:tcW w:w="685" w:type="dxa"/>
            <w:textDirection w:val="btLr"/>
          </w:tcPr>
          <w:p w14:paraId="50E9D3A9" w14:textId="6D3DA522" w:rsidR="002F1537" w:rsidRPr="002F1537" w:rsidRDefault="002F1537" w:rsidP="002F1537">
            <w:pPr>
              <w:jc w:val="center"/>
              <w:rPr>
                <w:rFonts w:ascii="GHEA Grapalat" w:hAnsi="GHEA Grapalat"/>
                <w:sz w:val="18"/>
                <w:szCs w:val="18"/>
                <w:lang w:val="ru-RU"/>
              </w:rPr>
            </w:pPr>
            <w:r>
              <w:rPr>
                <w:rFonts w:ascii="GHEA Grapalat" w:hAnsi="GHEA Grapalat"/>
                <w:sz w:val="18"/>
                <w:szCs w:val="18"/>
              </w:rPr>
              <w:t>100%</w:t>
            </w:r>
          </w:p>
        </w:tc>
        <w:tc>
          <w:tcPr>
            <w:tcW w:w="685" w:type="dxa"/>
            <w:textDirection w:val="btLr"/>
          </w:tcPr>
          <w:p w14:paraId="3569C9AB" w14:textId="70F502E2" w:rsidR="002F1537" w:rsidRPr="002F1537" w:rsidRDefault="002F1537" w:rsidP="002F1537">
            <w:pPr>
              <w:jc w:val="center"/>
              <w:rPr>
                <w:rFonts w:ascii="GHEA Grapalat" w:hAnsi="GHEA Grapalat"/>
                <w:sz w:val="18"/>
                <w:szCs w:val="18"/>
                <w:lang w:val="ru-RU"/>
              </w:rPr>
            </w:pPr>
            <w:r>
              <w:rPr>
                <w:rFonts w:ascii="GHEA Grapalat" w:hAnsi="GHEA Grapalat"/>
                <w:sz w:val="18"/>
                <w:szCs w:val="18"/>
              </w:rPr>
              <w:t>100%</w:t>
            </w:r>
          </w:p>
        </w:tc>
        <w:tc>
          <w:tcPr>
            <w:tcW w:w="685" w:type="dxa"/>
            <w:textDirection w:val="btLr"/>
            <w:vAlign w:val="center"/>
          </w:tcPr>
          <w:p w14:paraId="366A85B4" w14:textId="027C89EC" w:rsidR="002F1537" w:rsidRPr="002F1537" w:rsidRDefault="002F1537" w:rsidP="002F1537">
            <w:pPr>
              <w:jc w:val="center"/>
              <w:rPr>
                <w:rFonts w:ascii="GHEA Grapalat" w:hAnsi="GHEA Grapalat"/>
                <w:sz w:val="18"/>
                <w:szCs w:val="18"/>
                <w:lang w:val="ru-RU"/>
              </w:rPr>
            </w:pPr>
            <w:r>
              <w:rPr>
                <w:rFonts w:ascii="GHEA Grapalat" w:hAnsi="GHEA Grapalat"/>
                <w:sz w:val="18"/>
                <w:szCs w:val="18"/>
              </w:rPr>
              <w:t>100%</w:t>
            </w:r>
          </w:p>
        </w:tc>
        <w:tc>
          <w:tcPr>
            <w:tcW w:w="685" w:type="dxa"/>
            <w:textDirection w:val="btLr"/>
            <w:vAlign w:val="center"/>
          </w:tcPr>
          <w:p w14:paraId="2F982967" w14:textId="7EC3D2E9" w:rsidR="002F1537" w:rsidRPr="002F1537" w:rsidRDefault="002F1537" w:rsidP="002F1537">
            <w:pPr>
              <w:jc w:val="center"/>
              <w:rPr>
                <w:rFonts w:ascii="GHEA Grapalat" w:hAnsi="GHEA Grapalat"/>
                <w:sz w:val="18"/>
                <w:szCs w:val="18"/>
                <w:lang w:val="ru-RU"/>
              </w:rPr>
            </w:pPr>
            <w:r>
              <w:rPr>
                <w:rFonts w:ascii="GHEA Grapalat" w:hAnsi="GHEA Grapalat"/>
                <w:sz w:val="18"/>
                <w:szCs w:val="18"/>
              </w:rPr>
              <w:t>100%</w:t>
            </w:r>
          </w:p>
        </w:tc>
        <w:tc>
          <w:tcPr>
            <w:tcW w:w="685" w:type="dxa"/>
            <w:textDirection w:val="btLr"/>
            <w:vAlign w:val="center"/>
          </w:tcPr>
          <w:p w14:paraId="7B79142E" w14:textId="397F2CFC" w:rsidR="002F1537" w:rsidRPr="002F1537" w:rsidRDefault="002F1537" w:rsidP="002F1537">
            <w:pPr>
              <w:jc w:val="center"/>
              <w:rPr>
                <w:rFonts w:ascii="GHEA Grapalat" w:hAnsi="GHEA Grapalat"/>
                <w:sz w:val="18"/>
                <w:szCs w:val="18"/>
                <w:lang w:val="ru-RU"/>
              </w:rPr>
            </w:pPr>
            <w:r>
              <w:rPr>
                <w:rFonts w:ascii="GHEA Grapalat" w:hAnsi="GHEA Grapalat"/>
                <w:sz w:val="18"/>
                <w:szCs w:val="18"/>
              </w:rPr>
              <w:t>100%</w:t>
            </w:r>
          </w:p>
        </w:tc>
        <w:tc>
          <w:tcPr>
            <w:tcW w:w="1416" w:type="dxa"/>
            <w:textDirection w:val="btLr"/>
            <w:vAlign w:val="center"/>
          </w:tcPr>
          <w:p w14:paraId="6F0818A7" w14:textId="5EED7F29" w:rsidR="002F1537" w:rsidRPr="002F1537" w:rsidRDefault="002F1537" w:rsidP="002F1537">
            <w:pPr>
              <w:jc w:val="center"/>
              <w:rPr>
                <w:rFonts w:ascii="GHEA Grapalat" w:hAnsi="GHEA Grapalat"/>
                <w:sz w:val="18"/>
                <w:szCs w:val="18"/>
                <w:lang w:val="ru-RU"/>
              </w:rPr>
            </w:pPr>
            <w:r>
              <w:rPr>
                <w:rFonts w:ascii="GHEA Grapalat" w:hAnsi="GHEA Grapalat"/>
                <w:sz w:val="18"/>
                <w:szCs w:val="18"/>
              </w:rPr>
              <w:t>100%</w:t>
            </w:r>
          </w:p>
        </w:tc>
      </w:tr>
      <w:tr w:rsidR="002F1537" w:rsidRPr="002F1537" w14:paraId="0C8B4AB8" w14:textId="77777777" w:rsidTr="00D61406">
        <w:trPr>
          <w:gridAfter w:val="1"/>
          <w:wAfter w:w="12" w:type="dxa"/>
          <w:trHeight w:val="1549"/>
        </w:trPr>
        <w:tc>
          <w:tcPr>
            <w:tcW w:w="1874" w:type="dxa"/>
            <w:vAlign w:val="center"/>
          </w:tcPr>
          <w:p w14:paraId="63A09026" w14:textId="230A8FD3" w:rsidR="002F1537" w:rsidRDefault="002F1537" w:rsidP="002F1537">
            <w:pPr>
              <w:jc w:val="center"/>
              <w:rPr>
                <w:rFonts w:ascii="GHEA Grapalat" w:hAnsi="GHEA Grapalat"/>
                <w:sz w:val="20"/>
                <w:lang w:val="es-ES"/>
              </w:rPr>
            </w:pPr>
            <w:r>
              <w:rPr>
                <w:rFonts w:ascii="GHEA Grapalat" w:hAnsi="GHEA Grapalat"/>
                <w:sz w:val="20"/>
                <w:lang w:val="es-ES"/>
              </w:rPr>
              <w:t>3</w:t>
            </w:r>
          </w:p>
        </w:tc>
        <w:tc>
          <w:tcPr>
            <w:tcW w:w="1976" w:type="dxa"/>
            <w:vAlign w:val="center"/>
          </w:tcPr>
          <w:p w14:paraId="21C6F340" w14:textId="1F254AA3" w:rsidR="002F1537" w:rsidRDefault="002F1537" w:rsidP="002F1537">
            <w:pPr>
              <w:jc w:val="center"/>
              <w:rPr>
                <w:rFonts w:ascii="GHEA Grapalat" w:hAnsi="GHEA Grapalat"/>
                <w:sz w:val="20"/>
                <w:szCs w:val="20"/>
                <w:lang w:val="ru-RU"/>
              </w:rPr>
            </w:pPr>
            <w:r>
              <w:rPr>
                <w:rFonts w:ascii="GHEA Grapalat" w:hAnsi="GHEA Grapalat" w:cs="Calibri"/>
                <w:sz w:val="22"/>
                <w:szCs w:val="22"/>
              </w:rPr>
              <w:t>71351540/104</w:t>
            </w:r>
          </w:p>
        </w:tc>
        <w:tc>
          <w:tcPr>
            <w:tcW w:w="2506" w:type="dxa"/>
            <w:vAlign w:val="center"/>
          </w:tcPr>
          <w:p w14:paraId="686E91E0" w14:textId="543DAA3B" w:rsidR="002F1537" w:rsidRDefault="002F1537" w:rsidP="002F1537">
            <w:pPr>
              <w:jc w:val="center"/>
              <w:rPr>
                <w:rFonts w:ascii="GHEA Grapalat" w:hAnsi="GHEA Grapalat" w:cs="Calibri"/>
                <w:sz w:val="20"/>
                <w:szCs w:val="20"/>
                <w:lang w:val="hy-AM"/>
              </w:rPr>
            </w:pPr>
            <w:proofErr w:type="spellStart"/>
            <w:r>
              <w:rPr>
                <w:rFonts w:ascii="GHEA Grapalat" w:hAnsi="GHEA Grapalat" w:cs="Calibri"/>
                <w:sz w:val="20"/>
                <w:szCs w:val="20"/>
              </w:rPr>
              <w:t>հրատապ</w:t>
            </w:r>
            <w:proofErr w:type="spellEnd"/>
            <w:r w:rsidRPr="002F1537">
              <w:rPr>
                <w:rFonts w:ascii="GHEA Grapalat" w:hAnsi="GHEA Grapalat" w:cs="Calibri"/>
                <w:sz w:val="20"/>
                <w:szCs w:val="20"/>
                <w:lang w:val="ru-RU"/>
              </w:rPr>
              <w:t xml:space="preserve"> </w:t>
            </w:r>
            <w:proofErr w:type="spellStart"/>
            <w:r>
              <w:rPr>
                <w:rFonts w:ascii="GHEA Grapalat" w:hAnsi="GHEA Grapalat" w:cs="Calibri"/>
                <w:sz w:val="20"/>
                <w:szCs w:val="20"/>
              </w:rPr>
              <w:t>լուծում</w:t>
            </w:r>
            <w:proofErr w:type="spellEnd"/>
            <w:r w:rsidRPr="002F1537">
              <w:rPr>
                <w:rFonts w:ascii="GHEA Grapalat" w:hAnsi="GHEA Grapalat" w:cs="Calibri"/>
                <w:sz w:val="20"/>
                <w:szCs w:val="20"/>
                <w:lang w:val="ru-RU"/>
              </w:rPr>
              <w:t xml:space="preserve"> </w:t>
            </w:r>
            <w:proofErr w:type="spellStart"/>
            <w:r>
              <w:rPr>
                <w:rFonts w:ascii="GHEA Grapalat" w:hAnsi="GHEA Grapalat" w:cs="Calibri"/>
                <w:sz w:val="20"/>
                <w:szCs w:val="20"/>
              </w:rPr>
              <w:t>պահանջող</w:t>
            </w:r>
            <w:proofErr w:type="spellEnd"/>
            <w:r w:rsidRPr="002F1537">
              <w:rPr>
                <w:rFonts w:ascii="GHEA Grapalat" w:hAnsi="GHEA Grapalat" w:cs="Calibri"/>
                <w:sz w:val="20"/>
                <w:szCs w:val="20"/>
                <w:lang w:val="ru-RU"/>
              </w:rPr>
              <w:t xml:space="preserve"> </w:t>
            </w:r>
            <w:r>
              <w:rPr>
                <w:rFonts w:ascii="GHEA Grapalat" w:hAnsi="GHEA Grapalat" w:cs="Calibri"/>
                <w:sz w:val="20"/>
                <w:szCs w:val="20"/>
              </w:rPr>
              <w:t>և</w:t>
            </w:r>
            <w:r w:rsidRPr="002F1537">
              <w:rPr>
                <w:rFonts w:ascii="GHEA Grapalat" w:hAnsi="GHEA Grapalat" w:cs="Calibri"/>
                <w:sz w:val="20"/>
                <w:szCs w:val="20"/>
                <w:lang w:val="ru-RU"/>
              </w:rPr>
              <w:t xml:space="preserve"> </w:t>
            </w:r>
            <w:proofErr w:type="spellStart"/>
            <w:r>
              <w:rPr>
                <w:rFonts w:ascii="GHEA Grapalat" w:hAnsi="GHEA Grapalat" w:cs="Calibri"/>
                <w:sz w:val="20"/>
                <w:szCs w:val="20"/>
              </w:rPr>
              <w:t>չնախատեսված</w:t>
            </w:r>
            <w:proofErr w:type="spellEnd"/>
            <w:r w:rsidRPr="002F1537">
              <w:rPr>
                <w:rFonts w:ascii="GHEA Grapalat" w:hAnsi="GHEA Grapalat" w:cs="Calibri"/>
                <w:sz w:val="20"/>
                <w:szCs w:val="20"/>
                <w:lang w:val="ru-RU"/>
              </w:rPr>
              <w:t xml:space="preserve"> </w:t>
            </w:r>
            <w:proofErr w:type="spellStart"/>
            <w:r>
              <w:rPr>
                <w:rFonts w:ascii="GHEA Grapalat" w:hAnsi="GHEA Grapalat" w:cs="Calibri"/>
                <w:sz w:val="20"/>
                <w:szCs w:val="20"/>
              </w:rPr>
              <w:t>աշխատանքների</w:t>
            </w:r>
            <w:proofErr w:type="spellEnd"/>
            <w:r w:rsidRPr="002F1537">
              <w:rPr>
                <w:rFonts w:ascii="GHEA Grapalat" w:hAnsi="GHEA Grapalat" w:cs="Calibri"/>
                <w:sz w:val="20"/>
                <w:szCs w:val="20"/>
                <w:lang w:val="ru-RU"/>
              </w:rPr>
              <w:t xml:space="preserve"> </w:t>
            </w:r>
            <w:proofErr w:type="spellStart"/>
            <w:r>
              <w:rPr>
                <w:rFonts w:ascii="GHEA Grapalat" w:hAnsi="GHEA Grapalat" w:cs="Calibri"/>
                <w:sz w:val="20"/>
                <w:szCs w:val="20"/>
              </w:rPr>
              <w:t>որակի</w:t>
            </w:r>
            <w:proofErr w:type="spellEnd"/>
            <w:r w:rsidRPr="002F1537">
              <w:rPr>
                <w:rFonts w:ascii="GHEA Grapalat" w:hAnsi="GHEA Grapalat" w:cs="Calibri"/>
                <w:sz w:val="20"/>
                <w:szCs w:val="20"/>
                <w:lang w:val="ru-RU"/>
              </w:rPr>
              <w:t xml:space="preserve"> </w:t>
            </w:r>
            <w:proofErr w:type="spellStart"/>
            <w:r>
              <w:rPr>
                <w:rFonts w:ascii="GHEA Grapalat" w:hAnsi="GHEA Grapalat" w:cs="Calibri"/>
                <w:sz w:val="20"/>
                <w:szCs w:val="20"/>
              </w:rPr>
              <w:t>տեխնիկական</w:t>
            </w:r>
            <w:proofErr w:type="spellEnd"/>
            <w:r w:rsidRPr="002F1537">
              <w:rPr>
                <w:rFonts w:ascii="GHEA Grapalat" w:hAnsi="GHEA Grapalat" w:cs="Calibri"/>
                <w:sz w:val="20"/>
                <w:szCs w:val="20"/>
                <w:lang w:val="ru-RU"/>
              </w:rPr>
              <w:t xml:space="preserve"> </w:t>
            </w:r>
            <w:proofErr w:type="spellStart"/>
            <w:r>
              <w:rPr>
                <w:rFonts w:ascii="GHEA Grapalat" w:hAnsi="GHEA Grapalat" w:cs="Calibri"/>
                <w:sz w:val="20"/>
                <w:szCs w:val="20"/>
              </w:rPr>
              <w:t>հսկողության</w:t>
            </w:r>
            <w:proofErr w:type="spellEnd"/>
            <w:r w:rsidRPr="002F1537">
              <w:rPr>
                <w:rFonts w:ascii="GHEA Grapalat" w:hAnsi="GHEA Grapalat" w:cs="Calibri"/>
                <w:sz w:val="20"/>
                <w:szCs w:val="20"/>
                <w:lang w:val="ru-RU"/>
              </w:rPr>
              <w:t xml:space="preserve"> </w:t>
            </w:r>
            <w:proofErr w:type="spellStart"/>
            <w:r>
              <w:rPr>
                <w:rFonts w:ascii="GHEA Grapalat" w:hAnsi="GHEA Grapalat" w:cs="Calibri"/>
                <w:sz w:val="20"/>
                <w:szCs w:val="20"/>
              </w:rPr>
              <w:lastRenderedPageBreak/>
              <w:t>խորհրդատվական</w:t>
            </w:r>
            <w:proofErr w:type="spellEnd"/>
            <w:r w:rsidRPr="002F1537">
              <w:rPr>
                <w:rFonts w:ascii="GHEA Grapalat" w:hAnsi="GHEA Grapalat" w:cs="Calibri"/>
                <w:sz w:val="20"/>
                <w:szCs w:val="20"/>
                <w:lang w:val="ru-RU"/>
              </w:rPr>
              <w:t xml:space="preserve"> </w:t>
            </w:r>
            <w:proofErr w:type="spellStart"/>
            <w:r>
              <w:rPr>
                <w:rFonts w:ascii="GHEA Grapalat" w:hAnsi="GHEA Grapalat" w:cs="Calibri"/>
                <w:sz w:val="20"/>
                <w:szCs w:val="20"/>
              </w:rPr>
              <w:t>ծառայություններ</w:t>
            </w:r>
            <w:proofErr w:type="spellEnd"/>
          </w:p>
        </w:tc>
        <w:tc>
          <w:tcPr>
            <w:tcW w:w="606" w:type="dxa"/>
            <w:textDirection w:val="btLr"/>
            <w:vAlign w:val="center"/>
          </w:tcPr>
          <w:p w14:paraId="74DF1DFB" w14:textId="4134739F" w:rsidR="002F1537" w:rsidRPr="002F1537" w:rsidRDefault="002F1537" w:rsidP="002F1537">
            <w:pPr>
              <w:jc w:val="center"/>
              <w:rPr>
                <w:rFonts w:ascii="GHEA Grapalat" w:hAnsi="GHEA Grapalat"/>
                <w:sz w:val="20"/>
                <w:szCs w:val="20"/>
                <w:lang w:val="ru-RU"/>
              </w:rPr>
            </w:pPr>
            <w:r>
              <w:rPr>
                <w:rFonts w:ascii="GHEA Grapalat" w:hAnsi="GHEA Grapalat"/>
                <w:sz w:val="20"/>
                <w:szCs w:val="20"/>
              </w:rPr>
              <w:lastRenderedPageBreak/>
              <w:t>0</w:t>
            </w:r>
          </w:p>
        </w:tc>
        <w:tc>
          <w:tcPr>
            <w:tcW w:w="606" w:type="dxa"/>
            <w:textDirection w:val="btLr"/>
            <w:vAlign w:val="center"/>
          </w:tcPr>
          <w:p w14:paraId="2E8E1DB2" w14:textId="14447D4C" w:rsidR="002F1537" w:rsidRPr="002F1537" w:rsidRDefault="002F1537" w:rsidP="002F1537">
            <w:pPr>
              <w:jc w:val="center"/>
              <w:rPr>
                <w:rFonts w:ascii="GHEA Grapalat" w:hAnsi="GHEA Grapalat"/>
                <w:sz w:val="20"/>
                <w:szCs w:val="20"/>
                <w:lang w:val="ru-RU"/>
              </w:rPr>
            </w:pPr>
            <w:r>
              <w:rPr>
                <w:rFonts w:ascii="GHEA Grapalat" w:hAnsi="GHEA Grapalat"/>
                <w:sz w:val="20"/>
                <w:szCs w:val="20"/>
              </w:rPr>
              <w:t>0</w:t>
            </w:r>
          </w:p>
        </w:tc>
        <w:tc>
          <w:tcPr>
            <w:tcW w:w="605" w:type="dxa"/>
            <w:textDirection w:val="btLr"/>
            <w:vAlign w:val="center"/>
          </w:tcPr>
          <w:p w14:paraId="1D1604B7" w14:textId="22877A9E" w:rsidR="002F1537" w:rsidRPr="002F1537" w:rsidRDefault="002F1537" w:rsidP="002F1537">
            <w:pPr>
              <w:jc w:val="center"/>
              <w:rPr>
                <w:rFonts w:ascii="GHEA Grapalat" w:hAnsi="GHEA Grapalat"/>
                <w:sz w:val="20"/>
                <w:szCs w:val="20"/>
                <w:lang w:val="ru-RU"/>
              </w:rPr>
            </w:pPr>
            <w:r>
              <w:rPr>
                <w:rFonts w:ascii="GHEA Grapalat" w:hAnsi="GHEA Grapalat"/>
                <w:sz w:val="20"/>
                <w:szCs w:val="20"/>
              </w:rPr>
              <w:t>0</w:t>
            </w:r>
          </w:p>
        </w:tc>
        <w:tc>
          <w:tcPr>
            <w:tcW w:w="605" w:type="dxa"/>
            <w:textDirection w:val="btLr"/>
          </w:tcPr>
          <w:p w14:paraId="70BFAC28" w14:textId="4277C71B" w:rsidR="002F1537" w:rsidRPr="002F1537" w:rsidRDefault="002F1537" w:rsidP="002F1537">
            <w:pPr>
              <w:jc w:val="center"/>
              <w:rPr>
                <w:rFonts w:ascii="GHEA Grapalat" w:hAnsi="GHEA Grapalat"/>
                <w:sz w:val="18"/>
                <w:szCs w:val="18"/>
                <w:lang w:val="ru-RU"/>
              </w:rPr>
            </w:pPr>
            <w:r>
              <w:rPr>
                <w:rFonts w:ascii="GHEA Grapalat" w:hAnsi="GHEA Grapalat" w:cs="Arial"/>
                <w:sz w:val="18"/>
                <w:szCs w:val="18"/>
                <w:lang w:val="pt-BR"/>
              </w:rPr>
              <w:t>0</w:t>
            </w:r>
          </w:p>
        </w:tc>
        <w:tc>
          <w:tcPr>
            <w:tcW w:w="605" w:type="dxa"/>
            <w:textDirection w:val="btLr"/>
          </w:tcPr>
          <w:p w14:paraId="043C65E8" w14:textId="081E2A22" w:rsidR="002F1537" w:rsidRPr="002F1537" w:rsidRDefault="002F1537" w:rsidP="002F1537">
            <w:pPr>
              <w:jc w:val="center"/>
              <w:rPr>
                <w:rFonts w:ascii="GHEA Grapalat" w:hAnsi="GHEA Grapalat"/>
                <w:sz w:val="18"/>
                <w:szCs w:val="18"/>
                <w:lang w:val="ru-RU"/>
              </w:rPr>
            </w:pPr>
            <w:r>
              <w:rPr>
                <w:rFonts w:ascii="GHEA Grapalat" w:hAnsi="GHEA Grapalat" w:cs="Arial"/>
                <w:sz w:val="18"/>
                <w:szCs w:val="18"/>
                <w:lang w:val="pt-BR"/>
              </w:rPr>
              <w:t>0</w:t>
            </w:r>
          </w:p>
        </w:tc>
        <w:tc>
          <w:tcPr>
            <w:tcW w:w="605" w:type="dxa"/>
            <w:textDirection w:val="btLr"/>
          </w:tcPr>
          <w:p w14:paraId="1C1E3400" w14:textId="08430D3B" w:rsidR="002F1537" w:rsidRPr="002F1537" w:rsidRDefault="002F1537" w:rsidP="002F1537">
            <w:pPr>
              <w:jc w:val="center"/>
              <w:rPr>
                <w:rFonts w:ascii="GHEA Grapalat" w:hAnsi="GHEA Grapalat"/>
                <w:sz w:val="18"/>
                <w:szCs w:val="18"/>
                <w:lang w:val="ru-RU"/>
              </w:rPr>
            </w:pPr>
            <w:r>
              <w:rPr>
                <w:rFonts w:ascii="GHEA Grapalat" w:hAnsi="GHEA Grapalat" w:cs="Arial"/>
                <w:sz w:val="18"/>
                <w:szCs w:val="18"/>
                <w:lang w:val="pt-BR"/>
              </w:rPr>
              <w:t>0</w:t>
            </w:r>
          </w:p>
        </w:tc>
        <w:tc>
          <w:tcPr>
            <w:tcW w:w="685" w:type="dxa"/>
            <w:textDirection w:val="btLr"/>
          </w:tcPr>
          <w:p w14:paraId="4DBD98C0" w14:textId="0F5F50BA" w:rsidR="002F1537" w:rsidRPr="002F1537" w:rsidRDefault="002F1537" w:rsidP="002F1537">
            <w:pPr>
              <w:jc w:val="center"/>
              <w:rPr>
                <w:rFonts w:ascii="GHEA Grapalat" w:hAnsi="GHEA Grapalat"/>
                <w:sz w:val="18"/>
                <w:szCs w:val="18"/>
                <w:lang w:val="ru-RU"/>
              </w:rPr>
            </w:pPr>
            <w:r>
              <w:rPr>
                <w:rFonts w:ascii="GHEA Grapalat" w:hAnsi="GHEA Grapalat"/>
                <w:sz w:val="18"/>
                <w:szCs w:val="18"/>
              </w:rPr>
              <w:t>100%</w:t>
            </w:r>
          </w:p>
        </w:tc>
        <w:tc>
          <w:tcPr>
            <w:tcW w:w="685" w:type="dxa"/>
            <w:textDirection w:val="btLr"/>
          </w:tcPr>
          <w:p w14:paraId="7D99D2CA" w14:textId="56A89D33" w:rsidR="002F1537" w:rsidRPr="002F1537" w:rsidRDefault="002F1537" w:rsidP="002F1537">
            <w:pPr>
              <w:jc w:val="center"/>
              <w:rPr>
                <w:rFonts w:ascii="GHEA Grapalat" w:hAnsi="GHEA Grapalat"/>
                <w:sz w:val="18"/>
                <w:szCs w:val="18"/>
                <w:lang w:val="ru-RU"/>
              </w:rPr>
            </w:pPr>
            <w:r>
              <w:rPr>
                <w:rFonts w:ascii="GHEA Grapalat" w:hAnsi="GHEA Grapalat"/>
                <w:sz w:val="18"/>
                <w:szCs w:val="18"/>
              </w:rPr>
              <w:t>100%</w:t>
            </w:r>
          </w:p>
        </w:tc>
        <w:tc>
          <w:tcPr>
            <w:tcW w:w="685" w:type="dxa"/>
            <w:textDirection w:val="btLr"/>
          </w:tcPr>
          <w:p w14:paraId="113895CF" w14:textId="1DA39F1F" w:rsidR="002F1537" w:rsidRPr="002F1537" w:rsidRDefault="002F1537" w:rsidP="002F1537">
            <w:pPr>
              <w:jc w:val="center"/>
              <w:rPr>
                <w:rFonts w:ascii="GHEA Grapalat" w:hAnsi="GHEA Grapalat"/>
                <w:sz w:val="18"/>
                <w:szCs w:val="18"/>
                <w:lang w:val="ru-RU"/>
              </w:rPr>
            </w:pPr>
            <w:r>
              <w:rPr>
                <w:rFonts w:ascii="GHEA Grapalat" w:hAnsi="GHEA Grapalat"/>
                <w:sz w:val="18"/>
                <w:szCs w:val="18"/>
              </w:rPr>
              <w:t>100%</w:t>
            </w:r>
          </w:p>
        </w:tc>
        <w:tc>
          <w:tcPr>
            <w:tcW w:w="685" w:type="dxa"/>
            <w:textDirection w:val="btLr"/>
            <w:vAlign w:val="center"/>
          </w:tcPr>
          <w:p w14:paraId="42D7D494" w14:textId="291C29D3" w:rsidR="002F1537" w:rsidRPr="002F1537" w:rsidRDefault="002F1537" w:rsidP="002F1537">
            <w:pPr>
              <w:jc w:val="center"/>
              <w:rPr>
                <w:rFonts w:ascii="GHEA Grapalat" w:hAnsi="GHEA Grapalat"/>
                <w:sz w:val="18"/>
                <w:szCs w:val="18"/>
                <w:lang w:val="ru-RU"/>
              </w:rPr>
            </w:pPr>
            <w:r>
              <w:rPr>
                <w:rFonts w:ascii="GHEA Grapalat" w:hAnsi="GHEA Grapalat"/>
                <w:sz w:val="18"/>
                <w:szCs w:val="18"/>
              </w:rPr>
              <w:t>100%</w:t>
            </w:r>
          </w:p>
        </w:tc>
        <w:tc>
          <w:tcPr>
            <w:tcW w:w="685" w:type="dxa"/>
            <w:textDirection w:val="btLr"/>
            <w:vAlign w:val="center"/>
          </w:tcPr>
          <w:p w14:paraId="6D031C50" w14:textId="387D5B05" w:rsidR="002F1537" w:rsidRPr="002F1537" w:rsidRDefault="002F1537" w:rsidP="002F1537">
            <w:pPr>
              <w:jc w:val="center"/>
              <w:rPr>
                <w:rFonts w:ascii="GHEA Grapalat" w:hAnsi="GHEA Grapalat"/>
                <w:sz w:val="18"/>
                <w:szCs w:val="18"/>
                <w:lang w:val="ru-RU"/>
              </w:rPr>
            </w:pPr>
            <w:r>
              <w:rPr>
                <w:rFonts w:ascii="GHEA Grapalat" w:hAnsi="GHEA Grapalat"/>
                <w:sz w:val="18"/>
                <w:szCs w:val="18"/>
              </w:rPr>
              <w:t>100%</w:t>
            </w:r>
          </w:p>
        </w:tc>
        <w:tc>
          <w:tcPr>
            <w:tcW w:w="685" w:type="dxa"/>
            <w:textDirection w:val="btLr"/>
            <w:vAlign w:val="center"/>
          </w:tcPr>
          <w:p w14:paraId="2B620E24" w14:textId="3C19A0B7" w:rsidR="002F1537" w:rsidRPr="002F1537" w:rsidRDefault="002F1537" w:rsidP="002F1537">
            <w:pPr>
              <w:jc w:val="center"/>
              <w:rPr>
                <w:rFonts w:ascii="GHEA Grapalat" w:hAnsi="GHEA Grapalat"/>
                <w:sz w:val="18"/>
                <w:szCs w:val="18"/>
                <w:lang w:val="ru-RU"/>
              </w:rPr>
            </w:pPr>
            <w:r>
              <w:rPr>
                <w:rFonts w:ascii="GHEA Grapalat" w:hAnsi="GHEA Grapalat"/>
                <w:sz w:val="18"/>
                <w:szCs w:val="18"/>
              </w:rPr>
              <w:t>100%</w:t>
            </w:r>
          </w:p>
        </w:tc>
        <w:tc>
          <w:tcPr>
            <w:tcW w:w="1416" w:type="dxa"/>
            <w:textDirection w:val="btLr"/>
            <w:vAlign w:val="center"/>
          </w:tcPr>
          <w:p w14:paraId="6BC55643" w14:textId="3E375469" w:rsidR="002F1537" w:rsidRPr="002F1537" w:rsidRDefault="002F1537" w:rsidP="002F1537">
            <w:pPr>
              <w:jc w:val="center"/>
              <w:rPr>
                <w:rFonts w:ascii="GHEA Grapalat" w:hAnsi="GHEA Grapalat"/>
                <w:sz w:val="18"/>
                <w:szCs w:val="18"/>
                <w:lang w:val="ru-RU"/>
              </w:rPr>
            </w:pPr>
            <w:r>
              <w:rPr>
                <w:rFonts w:ascii="GHEA Grapalat" w:hAnsi="GHEA Grapalat"/>
                <w:sz w:val="18"/>
                <w:szCs w:val="18"/>
              </w:rPr>
              <w:t>100%</w:t>
            </w:r>
          </w:p>
        </w:tc>
      </w:tr>
    </w:tbl>
    <w:p w14:paraId="0766221F" w14:textId="77777777" w:rsidR="007678FA" w:rsidRPr="000968C3" w:rsidRDefault="007678FA" w:rsidP="007678FA">
      <w:pPr>
        <w:rPr>
          <w:rFonts w:ascii="GHEA Grapalat" w:hAnsi="GHEA Grapalat"/>
          <w:i/>
          <w:sz w:val="18"/>
          <w:szCs w:val="18"/>
          <w:lang w:val="hy-AM"/>
        </w:rPr>
      </w:pPr>
    </w:p>
    <w:p w14:paraId="1A4EF1A0" w14:textId="68C5E21A" w:rsidR="007678FA" w:rsidRPr="00F566BF" w:rsidRDefault="007678FA" w:rsidP="00124947">
      <w:pPr>
        <w:jc w:val="both"/>
        <w:rPr>
          <w:rFonts w:ascii="GHEA Grapalat" w:hAnsi="GHEA Grapalat"/>
          <w:i/>
          <w:sz w:val="18"/>
          <w:szCs w:val="18"/>
          <w:lang w:val="pt-BR"/>
        </w:rPr>
      </w:pPr>
      <w:r w:rsidRPr="00A23082">
        <w:rPr>
          <w:rFonts w:ascii="GHEA Grapalat" w:hAnsi="GHEA Grapalat"/>
          <w:i/>
          <w:sz w:val="18"/>
          <w:szCs w:val="18"/>
          <w:lang w:val="hy-AM"/>
        </w:rPr>
        <w:t xml:space="preserve">* </w:t>
      </w:r>
      <w:r w:rsidRPr="00F566BF">
        <w:rPr>
          <w:rFonts w:ascii="GHEA Grapalat" w:hAnsi="GHEA Grapalat" w:cs="Sylfaen"/>
          <w:i/>
          <w:sz w:val="18"/>
          <w:szCs w:val="18"/>
          <w:lang w:val="pt-BR"/>
        </w:rPr>
        <w:t>Վճարման</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ենթակա</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գումարները</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ներկայացվում են աճողական</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 xml:space="preserve">կարգով: </w:t>
      </w: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4B7B5C03"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w:t>
      </w:r>
      <w:r w:rsidR="00373C4E">
        <w:rPr>
          <w:rFonts w:ascii="GHEA Grapalat" w:hAnsi="GHEA Grapalat" w:cs="TimesArmenianPSMT"/>
          <w:i/>
          <w:sz w:val="20"/>
          <w:lang w:val="hy-AM"/>
        </w:rPr>
        <w:t>6</w:t>
      </w:r>
      <w:r w:rsidRPr="00F566BF">
        <w:rPr>
          <w:rFonts w:ascii="GHEA Grapalat" w:hAnsi="GHEA Grapalat" w:cs="TimesArmenianPSMT"/>
          <w:i/>
          <w:sz w:val="20"/>
          <w:lang w:val="ru-RU"/>
        </w:rPr>
        <w:t xml:space="preserve">թ. կնքված </w:t>
      </w:r>
    </w:p>
    <w:p w14:paraId="3FDE2F15" w14:textId="35FFA1E1"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AE330B">
        <w:rPr>
          <w:rFonts w:ascii="GHEA Grapalat" w:hAnsi="GHEA Grapalat"/>
          <w:i/>
          <w:sz w:val="18"/>
          <w:lang w:val="hy-AM"/>
        </w:rPr>
        <w:t>ԵՔ-ԲՄԽԾՁԲ-</w:t>
      </w:r>
      <w:r w:rsidR="00D12E88">
        <w:rPr>
          <w:rFonts w:ascii="GHEA Grapalat" w:hAnsi="GHEA Grapalat"/>
          <w:i/>
          <w:sz w:val="18"/>
          <w:lang w:val="hy-AM"/>
        </w:rPr>
        <w:t>26/26</w:t>
      </w:r>
      <w:r w:rsidR="00513CB2">
        <w:rPr>
          <w:rFonts w:ascii="GHEA Grapalat" w:hAnsi="GHEA Grapalat"/>
          <w:i/>
          <w:sz w:val="18"/>
          <w:lang w:val="hy-AM"/>
        </w:rPr>
        <w:t xml:space="preserve"> </w:t>
      </w:r>
      <w:r w:rsidRPr="00F566BF">
        <w:rPr>
          <w:rFonts w:ascii="GHEA Grapalat" w:hAnsi="GHEA Grapalat" w:cs="TimesArmenianPSMT"/>
          <w:i/>
          <w:sz w:val="20"/>
          <w:lang w:val="ru-RU"/>
        </w:rPr>
        <w:t>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F8501A"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w:t>
      </w: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w:t>
      </w: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w:t>
      </w:r>
      <w:proofErr w:type="gramStart"/>
      <w:r w:rsidRPr="00F566BF">
        <w:rPr>
          <w:rFonts w:ascii="GHEA Grapalat" w:hAnsi="GHEA Grapalat"/>
          <w:color w:val="000000"/>
          <w:sz w:val="21"/>
          <w:szCs w:val="21"/>
          <w:lang w:val="es-ES" w:eastAsia="ru-RU"/>
        </w:rPr>
        <w:t xml:space="preserve">  »</w:t>
      </w:r>
      <w:proofErr w:type="gramEnd"/>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proofErr w:type="gram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proofErr w:type="gramEnd"/>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proofErr w:type="gramStart"/>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հիմք</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proofErr w:type="gramStart"/>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պայմանագրի</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proofErr w:type="gramStart"/>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վերաբերյալ</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proofErr w:type="gramStart"/>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20</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proofErr w:type="gram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 xml:space="preserve">Վճարման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 xml:space="preserve">Վճարման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3.1</w:t>
      </w:r>
    </w:p>
    <w:p w14:paraId="3CD4B5E4" w14:textId="6264FC05"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w:t>
      </w:r>
      <w:r w:rsidR="00373C4E">
        <w:rPr>
          <w:rFonts w:ascii="GHEA Grapalat" w:hAnsi="GHEA Grapalat" w:cs="TimesArmenianPSMT"/>
          <w:i/>
          <w:sz w:val="20"/>
          <w:lang w:val="hy-AM"/>
        </w:rPr>
        <w:t>6</w:t>
      </w:r>
      <w:r w:rsidRPr="00F566BF">
        <w:rPr>
          <w:rFonts w:ascii="GHEA Grapalat" w:hAnsi="GHEA Grapalat" w:cs="TimesArmenianPSMT"/>
          <w:i/>
          <w:sz w:val="20"/>
          <w:lang w:val="ru-RU"/>
        </w:rPr>
        <w:t xml:space="preserve">թ. կնքված </w:t>
      </w:r>
    </w:p>
    <w:p w14:paraId="4752D2A1" w14:textId="20ADB1E4" w:rsidR="007678FA" w:rsidRPr="007D0B50" w:rsidRDefault="007678FA" w:rsidP="007678FA">
      <w:pPr>
        <w:autoSpaceDE w:val="0"/>
        <w:autoSpaceDN w:val="0"/>
        <w:adjustRightInd w:val="0"/>
        <w:jc w:val="right"/>
        <w:rPr>
          <w:rFonts w:ascii="GHEA Grapalat" w:hAnsi="GHEA Grapalat" w:cs="TimesArmenianPSMT"/>
          <w:i/>
          <w:sz w:val="20"/>
          <w:lang w:val="hy-AM"/>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AE330B">
        <w:rPr>
          <w:rFonts w:ascii="GHEA Grapalat" w:hAnsi="GHEA Grapalat"/>
          <w:i/>
          <w:sz w:val="18"/>
          <w:lang w:val="hy-AM"/>
        </w:rPr>
        <w:t>ԵՔ-ԲՄԽԾՁԲ-</w:t>
      </w:r>
      <w:r w:rsidR="00D12E88">
        <w:rPr>
          <w:rFonts w:ascii="GHEA Grapalat" w:hAnsi="GHEA Grapalat"/>
          <w:i/>
          <w:sz w:val="18"/>
          <w:lang w:val="hy-AM"/>
        </w:rPr>
        <w:t>26/26</w:t>
      </w:r>
      <w:r w:rsidR="00513CB2">
        <w:rPr>
          <w:rFonts w:ascii="GHEA Grapalat" w:hAnsi="GHEA Grapalat"/>
          <w:i/>
          <w:sz w:val="18"/>
          <w:lang w:val="hy-AM"/>
        </w:rPr>
        <w:t xml:space="preserve"> </w:t>
      </w:r>
      <w:r w:rsidR="00513CB2" w:rsidRPr="00F566BF">
        <w:rPr>
          <w:rFonts w:ascii="GHEA Grapalat" w:hAnsi="GHEA Grapalat"/>
          <w:i/>
          <w:sz w:val="18"/>
          <w:lang w:val="hy-AM"/>
        </w:rPr>
        <w:t xml:space="preserve">  </w:t>
      </w:r>
      <w:r w:rsidRPr="007D0B50">
        <w:rPr>
          <w:rFonts w:ascii="GHEA Grapalat" w:hAnsi="GHEA Grapalat" w:cs="TimesArmenianPSMT"/>
          <w:i/>
          <w:sz w:val="20"/>
          <w:lang w:val="hy-AM"/>
        </w:rPr>
        <w:t>ծածկագրով պայմանագրի</w:t>
      </w:r>
    </w:p>
    <w:p w14:paraId="4F674C6B" w14:textId="77777777" w:rsidR="007678FA" w:rsidRPr="007D0B50"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7D0B50" w:rsidRDefault="007678FA" w:rsidP="007678FA">
      <w:pPr>
        <w:rPr>
          <w:rFonts w:ascii="GHEA Grapalat" w:hAnsi="GHEA Grapalat"/>
          <w:lang w:val="hy-AM"/>
        </w:rPr>
      </w:pPr>
    </w:p>
    <w:p w14:paraId="0FBBE306" w14:textId="77777777" w:rsidR="007678FA" w:rsidRPr="007D0B50" w:rsidRDefault="007678FA" w:rsidP="007678FA">
      <w:pPr>
        <w:rPr>
          <w:rFonts w:ascii="GHEA Grapalat" w:hAnsi="GHEA Grapalat"/>
          <w:lang w:val="hy-AM"/>
        </w:rPr>
      </w:pPr>
    </w:p>
    <w:p w14:paraId="36010724" w14:textId="77777777" w:rsidR="007678FA" w:rsidRPr="007D0B50" w:rsidRDefault="007678FA" w:rsidP="007678FA">
      <w:pPr>
        <w:rPr>
          <w:rFonts w:ascii="GHEA Grapalat" w:hAnsi="GHEA Grapalat"/>
          <w:lang w:val="hy-AM"/>
        </w:rPr>
      </w:pPr>
    </w:p>
    <w:p w14:paraId="607BBF20" w14:textId="77777777" w:rsidR="007678FA" w:rsidRPr="007D0B50" w:rsidRDefault="007678FA" w:rsidP="007678FA">
      <w:pPr>
        <w:tabs>
          <w:tab w:val="left" w:pos="2250"/>
        </w:tabs>
        <w:spacing w:line="276" w:lineRule="auto"/>
        <w:jc w:val="center"/>
        <w:rPr>
          <w:rFonts w:ascii="GHEA Grapalat" w:hAnsi="GHEA Grapalat" w:cs="Sylfaen"/>
          <w:bCs/>
          <w:sz w:val="18"/>
          <w:szCs w:val="18"/>
          <w:lang w:val="hy-AM"/>
        </w:rPr>
      </w:pPr>
      <w:r w:rsidRPr="007D0B50">
        <w:rPr>
          <w:rFonts w:ascii="GHEA Grapalat" w:hAnsi="GHEA Grapalat" w:cs="Sylfaen"/>
          <w:bCs/>
          <w:sz w:val="18"/>
          <w:szCs w:val="18"/>
          <w:lang w:val="hy-AM"/>
        </w:rPr>
        <w:t xml:space="preserve">ԱԿՏ  N    </w:t>
      </w:r>
    </w:p>
    <w:p w14:paraId="066020AB" w14:textId="77777777" w:rsidR="007678FA" w:rsidRPr="001A6BED"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1A6BED">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1A6BED" w:rsidRDefault="007678FA" w:rsidP="007678FA">
      <w:pPr>
        <w:tabs>
          <w:tab w:val="left" w:pos="360"/>
          <w:tab w:val="left" w:pos="540"/>
        </w:tabs>
        <w:rPr>
          <w:rFonts w:ascii="GHEA Grapalat" w:hAnsi="GHEA Grapalat" w:cs="Sylfaen"/>
          <w:sz w:val="22"/>
          <w:szCs w:val="22"/>
          <w:lang w:val="hy-AM"/>
        </w:rPr>
      </w:pPr>
    </w:p>
    <w:p w14:paraId="041BA7FF" w14:textId="77777777" w:rsidR="007678FA" w:rsidRPr="001A6BED" w:rsidRDefault="007678FA" w:rsidP="007678FA">
      <w:pPr>
        <w:tabs>
          <w:tab w:val="left" w:pos="360"/>
          <w:tab w:val="left" w:pos="540"/>
        </w:tabs>
        <w:rPr>
          <w:rFonts w:ascii="GHEA Grapalat" w:hAnsi="GHEA Grapalat" w:cs="Sylfaen"/>
          <w:sz w:val="22"/>
          <w:szCs w:val="22"/>
          <w:lang w:val="hy-AM"/>
        </w:rPr>
      </w:pPr>
    </w:p>
    <w:p w14:paraId="34088F6B" w14:textId="77777777" w:rsidR="007678FA" w:rsidRPr="001A6BED" w:rsidRDefault="007678FA" w:rsidP="007678FA">
      <w:pPr>
        <w:tabs>
          <w:tab w:val="left" w:pos="360"/>
          <w:tab w:val="left" w:pos="540"/>
        </w:tabs>
        <w:ind w:left="-540" w:firstLine="180"/>
        <w:jc w:val="both"/>
        <w:rPr>
          <w:rFonts w:ascii="GHEA Grapalat" w:hAnsi="GHEA Grapalat" w:cs="Sylfaen"/>
          <w:sz w:val="20"/>
          <w:szCs w:val="20"/>
          <w:lang w:val="hy-AM"/>
        </w:rPr>
      </w:pPr>
      <w:r w:rsidRPr="001A6BED">
        <w:rPr>
          <w:rFonts w:ascii="GHEA Grapalat" w:hAnsi="GHEA Grapalat" w:cs="Sylfaen"/>
          <w:lang w:val="hy-AM"/>
        </w:rPr>
        <w:tab/>
      </w:r>
      <w:r w:rsidRPr="00F566BF">
        <w:rPr>
          <w:rFonts w:ascii="GHEA Grapalat" w:hAnsi="GHEA Grapalat" w:cs="Sylfaen"/>
          <w:sz w:val="20"/>
          <w:szCs w:val="20"/>
          <w:lang w:val="hy-AM"/>
        </w:rPr>
        <w:t xml:space="preserve">Սույնով </w:t>
      </w:r>
      <w:r w:rsidRPr="001A6BED">
        <w:rPr>
          <w:rFonts w:ascii="GHEA Grapalat" w:hAnsi="GHEA Grapalat" w:cs="Sylfaen"/>
          <w:sz w:val="20"/>
          <w:szCs w:val="20"/>
          <w:lang w:val="hy-AM"/>
        </w:rPr>
        <w:t>արձանագրվում 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1A6BED">
        <w:rPr>
          <w:rFonts w:ascii="GHEA Grapalat" w:hAnsi="GHEA Grapalat" w:cs="Sylfaen"/>
          <w:sz w:val="20"/>
          <w:u w:val="single"/>
          <w:lang w:val="hy-AM"/>
        </w:rPr>
        <w:tab/>
      </w:r>
      <w:r w:rsidRPr="001A6BED">
        <w:rPr>
          <w:rFonts w:ascii="GHEA Grapalat" w:hAnsi="GHEA Grapalat" w:cs="Sylfaen"/>
          <w:sz w:val="20"/>
          <w:u w:val="single"/>
          <w:lang w:val="hy-AM"/>
        </w:rPr>
        <w:tab/>
        <w:t xml:space="preserve">        </w:t>
      </w:r>
      <w:r w:rsidRPr="001A6BED">
        <w:rPr>
          <w:rFonts w:ascii="GHEA Grapalat" w:hAnsi="GHEA Grapalat" w:cs="Sylfaen"/>
          <w:sz w:val="20"/>
          <w:lang w:val="hy-AM"/>
        </w:rPr>
        <w:t>-ի</w:t>
      </w:r>
      <w:r w:rsidRPr="001A6BED">
        <w:rPr>
          <w:rFonts w:ascii="GHEA Grapalat" w:hAnsi="GHEA Grapalat" w:cs="Sylfaen"/>
          <w:lang w:val="hy-AM"/>
        </w:rPr>
        <w:t xml:space="preserve"> </w:t>
      </w:r>
      <w:r w:rsidRPr="001A6BED">
        <w:rPr>
          <w:rFonts w:ascii="GHEA Grapalat" w:hAnsi="GHEA Grapalat" w:cs="Sylfaen"/>
          <w:sz w:val="20"/>
          <w:szCs w:val="20"/>
          <w:lang w:val="hy-AM"/>
        </w:rPr>
        <w:t xml:space="preserve">(այսուհետ` Պատվիրատու)  </w:t>
      </w:r>
      <w:r w:rsidRPr="00F566BF">
        <w:rPr>
          <w:rFonts w:ascii="GHEA Grapalat" w:hAnsi="GHEA Grapalat" w:cs="Sylfaen"/>
          <w:sz w:val="20"/>
          <w:szCs w:val="20"/>
          <w:lang w:val="hy-AM"/>
        </w:rPr>
        <w:t xml:space="preserve">և </w:t>
      </w:r>
      <w:r w:rsidRPr="001A6BED">
        <w:rPr>
          <w:rFonts w:ascii="GHEA Grapalat" w:hAnsi="GHEA Grapalat" w:cs="Sylfaen"/>
          <w:sz w:val="20"/>
          <w:u w:val="single"/>
          <w:lang w:val="hy-AM"/>
        </w:rPr>
        <w:tab/>
      </w:r>
      <w:r w:rsidRPr="001A6BED">
        <w:rPr>
          <w:rFonts w:ascii="GHEA Grapalat" w:hAnsi="GHEA Grapalat" w:cs="Sylfaen"/>
          <w:sz w:val="20"/>
          <w:u w:val="single"/>
          <w:lang w:val="hy-AM"/>
        </w:rPr>
        <w:tab/>
        <w:t xml:space="preserve">        </w:t>
      </w:r>
      <w:r w:rsidRPr="001A6BED">
        <w:rPr>
          <w:rFonts w:ascii="GHEA Grapalat" w:hAnsi="GHEA Grapalat" w:cs="Sylfaen"/>
          <w:sz w:val="20"/>
          <w:lang w:val="hy-AM"/>
        </w:rPr>
        <w:t>-ի</w:t>
      </w:r>
    </w:p>
    <w:p w14:paraId="4772D509" w14:textId="77777777" w:rsidR="007678FA" w:rsidRPr="001A6BED" w:rsidRDefault="007678FA" w:rsidP="007678FA">
      <w:pPr>
        <w:tabs>
          <w:tab w:val="left" w:pos="360"/>
          <w:tab w:val="left" w:pos="540"/>
        </w:tabs>
        <w:jc w:val="both"/>
        <w:rPr>
          <w:rFonts w:ascii="GHEA Grapalat" w:hAnsi="GHEA Grapalat" w:cs="Sylfaen"/>
          <w:lang w:val="hy-AM"/>
        </w:rPr>
      </w:pPr>
      <w:r w:rsidRPr="001A6BED">
        <w:rPr>
          <w:rFonts w:ascii="GHEA Grapalat" w:hAnsi="GHEA Grapalat" w:cs="Sylfaen"/>
          <w:lang w:val="hy-AM"/>
        </w:rPr>
        <w:t xml:space="preserve">                                            </w:t>
      </w:r>
      <w:r w:rsidRPr="001A6BED">
        <w:rPr>
          <w:rFonts w:ascii="GHEA Grapalat" w:hAnsi="GHEA Grapalat" w:cs="Sylfaen"/>
          <w:sz w:val="12"/>
          <w:szCs w:val="12"/>
          <w:lang w:val="hy-AM"/>
        </w:rPr>
        <w:t xml:space="preserve">Պատվիրատուի անունը     </w:t>
      </w:r>
      <w:r w:rsidRPr="001A6BED">
        <w:rPr>
          <w:rFonts w:ascii="GHEA Grapalat" w:hAnsi="GHEA Grapalat" w:cs="Sylfaen"/>
          <w:sz w:val="16"/>
          <w:szCs w:val="16"/>
          <w:lang w:val="hy-AM"/>
        </w:rPr>
        <w:t xml:space="preserve">                                                           </w:t>
      </w:r>
      <w:r w:rsidRPr="001A6BED">
        <w:rPr>
          <w:rFonts w:ascii="GHEA Grapalat" w:hAnsi="GHEA Grapalat" w:cs="Sylfaen"/>
          <w:sz w:val="12"/>
          <w:szCs w:val="12"/>
          <w:lang w:val="hy-AM"/>
        </w:rPr>
        <w:t>Կատարողի անունը</w:t>
      </w:r>
    </w:p>
    <w:p w14:paraId="1B6399F5" w14:textId="77777777" w:rsidR="007678FA" w:rsidRPr="001A6BED"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r w:rsidRPr="001A6BED">
        <w:rPr>
          <w:rFonts w:ascii="GHEA Grapalat" w:hAnsi="GHEA Grapalat" w:cs="Sylfaen"/>
          <w:sz w:val="20"/>
          <w:szCs w:val="20"/>
          <w:lang w:val="hy-AM"/>
        </w:rPr>
        <w:t>ատարող</w:t>
      </w:r>
      <w:r w:rsidRPr="00F566BF">
        <w:rPr>
          <w:rFonts w:ascii="GHEA Grapalat" w:hAnsi="GHEA Grapalat" w:cs="Sylfaen"/>
          <w:sz w:val="20"/>
          <w:szCs w:val="20"/>
          <w:lang w:val="hy-AM"/>
        </w:rPr>
        <w:t>)</w:t>
      </w:r>
      <w:r w:rsidRPr="001A6BED">
        <w:rPr>
          <w:rFonts w:ascii="GHEA Grapalat" w:hAnsi="GHEA Grapalat" w:cs="Sylfaen"/>
          <w:sz w:val="20"/>
          <w:szCs w:val="20"/>
          <w:lang w:val="hy-AM"/>
        </w:rPr>
        <w:t xml:space="preserve"> </w:t>
      </w:r>
      <w:r w:rsidRPr="001A6BED">
        <w:rPr>
          <w:rFonts w:ascii="GHEA Grapalat" w:hAnsi="GHEA Grapalat" w:cs="Sylfaen"/>
          <w:sz w:val="20"/>
          <w:lang w:val="hy-AM"/>
        </w:rPr>
        <w:t xml:space="preserve">միջև 20     թ. </w:t>
      </w:r>
      <w:r w:rsidRPr="001A6BED">
        <w:rPr>
          <w:rFonts w:ascii="GHEA Grapalat" w:hAnsi="GHEA Grapalat" w:cs="Sylfaen"/>
          <w:sz w:val="20"/>
          <w:u w:val="single"/>
          <w:lang w:val="hy-AM"/>
        </w:rPr>
        <w:tab/>
      </w:r>
      <w:r w:rsidRPr="001A6BED">
        <w:rPr>
          <w:rFonts w:ascii="GHEA Grapalat" w:hAnsi="GHEA Grapalat" w:cs="Sylfaen"/>
          <w:sz w:val="20"/>
          <w:u w:val="single"/>
          <w:lang w:val="hy-AM"/>
        </w:rPr>
        <w:tab/>
      </w:r>
      <w:r w:rsidRPr="001A6BED">
        <w:rPr>
          <w:rFonts w:ascii="GHEA Grapalat" w:hAnsi="GHEA Grapalat" w:cs="Sylfaen"/>
          <w:sz w:val="20"/>
          <w:u w:val="single"/>
          <w:lang w:val="hy-AM"/>
        </w:rPr>
        <w:tab/>
      </w:r>
      <w:r w:rsidRPr="001A6BED">
        <w:rPr>
          <w:rFonts w:ascii="GHEA Grapalat" w:hAnsi="GHEA Grapalat" w:cs="Sylfaen"/>
          <w:sz w:val="20"/>
          <w:u w:val="single"/>
          <w:lang w:val="hy-AM"/>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470810" w:rsidRDefault="007678FA" w:rsidP="00E53C12">
            <w:pPr>
              <w:rPr>
                <w:rFonts w:ascii="GHEA Grapalat" w:hAnsi="GHEA Grapalat" w:cs="GHEA Grapalat"/>
                <w:color w:val="000000"/>
                <w:sz w:val="21"/>
                <w:szCs w:val="21"/>
                <w:lang w:eastAsia="ru-RU"/>
              </w:rPr>
            </w:pPr>
          </w:p>
          <w:p w14:paraId="77F68E82" w14:textId="77777777" w:rsidR="004E4A23" w:rsidRPr="00470810" w:rsidRDefault="004E4A23" w:rsidP="00E53C12">
            <w:pPr>
              <w:rPr>
                <w:rFonts w:ascii="GHEA Grapalat" w:hAnsi="GHEA Grapalat" w:cs="GHEA Grapalat"/>
                <w:color w:val="000000"/>
                <w:sz w:val="21"/>
                <w:szCs w:val="21"/>
                <w:lang w:eastAsia="ru-RU"/>
              </w:rPr>
            </w:pPr>
          </w:p>
          <w:p w14:paraId="6F167778" w14:textId="77777777" w:rsidR="004E4A23" w:rsidRPr="00470810" w:rsidRDefault="004E4A23" w:rsidP="00E53C12">
            <w:pPr>
              <w:rPr>
                <w:rFonts w:ascii="GHEA Grapalat" w:hAnsi="GHEA Grapalat" w:cs="GHEA Grapalat"/>
                <w:color w:val="000000"/>
                <w:sz w:val="21"/>
                <w:szCs w:val="21"/>
                <w:lang w:eastAsia="ru-RU"/>
              </w:rPr>
            </w:pPr>
          </w:p>
          <w:p w14:paraId="25D9A5AF" w14:textId="77777777" w:rsidR="004E4A23" w:rsidRPr="00470810" w:rsidRDefault="004E4A23" w:rsidP="00E53C12">
            <w:pPr>
              <w:rPr>
                <w:rFonts w:ascii="GHEA Grapalat" w:hAnsi="GHEA Grapalat" w:cs="GHEA Grapalat"/>
                <w:color w:val="000000"/>
                <w:sz w:val="21"/>
                <w:szCs w:val="21"/>
                <w:lang w:eastAsia="ru-RU"/>
              </w:rPr>
            </w:pPr>
          </w:p>
          <w:p w14:paraId="43C36B7C" w14:textId="77777777" w:rsidR="004E4A23" w:rsidRPr="00470810" w:rsidRDefault="004E4A23" w:rsidP="00E53C12">
            <w:pPr>
              <w:rPr>
                <w:rFonts w:ascii="GHEA Grapalat" w:hAnsi="GHEA Grapalat" w:cs="GHEA Grapalat"/>
                <w:color w:val="000000"/>
                <w:sz w:val="21"/>
                <w:szCs w:val="21"/>
                <w:lang w:eastAsia="ru-RU"/>
              </w:rPr>
            </w:pPr>
          </w:p>
          <w:p w14:paraId="712A9A50" w14:textId="77777777" w:rsidR="004E4A23" w:rsidRPr="00470810" w:rsidRDefault="004E4A23" w:rsidP="00E53C12">
            <w:pPr>
              <w:rPr>
                <w:rFonts w:ascii="GHEA Grapalat" w:hAnsi="GHEA Grapalat" w:cs="GHEA Grapalat"/>
                <w:color w:val="000000"/>
                <w:sz w:val="21"/>
                <w:szCs w:val="21"/>
                <w:lang w:eastAsia="ru-RU"/>
              </w:rPr>
            </w:pPr>
          </w:p>
          <w:p w14:paraId="5B1A89D4" w14:textId="77777777" w:rsidR="004E4A23" w:rsidRPr="00470810" w:rsidRDefault="004E4A23" w:rsidP="00E53C12">
            <w:pPr>
              <w:rPr>
                <w:rFonts w:ascii="GHEA Grapalat" w:hAnsi="GHEA Grapalat" w:cs="GHEA Grapalat"/>
                <w:color w:val="000000"/>
                <w:sz w:val="21"/>
                <w:szCs w:val="21"/>
                <w:lang w:eastAsia="ru-RU"/>
              </w:rPr>
            </w:pPr>
          </w:p>
          <w:p w14:paraId="7110ABDF" w14:textId="77777777" w:rsidR="004E4A23" w:rsidRPr="00470810" w:rsidRDefault="004E4A23" w:rsidP="00E53C12">
            <w:pPr>
              <w:rPr>
                <w:rFonts w:ascii="GHEA Grapalat" w:hAnsi="GHEA Grapalat" w:cs="GHEA Grapalat"/>
                <w:color w:val="000000"/>
                <w:sz w:val="21"/>
                <w:szCs w:val="21"/>
                <w:lang w:eastAsia="ru-RU"/>
              </w:rPr>
            </w:pPr>
          </w:p>
          <w:p w14:paraId="08880D63" w14:textId="77777777" w:rsidR="004E4A23" w:rsidRPr="00470810" w:rsidRDefault="004E4A23" w:rsidP="00E53C12">
            <w:pPr>
              <w:rPr>
                <w:rFonts w:ascii="GHEA Grapalat" w:hAnsi="GHEA Grapalat" w:cs="GHEA Grapalat"/>
                <w:color w:val="000000"/>
                <w:sz w:val="21"/>
                <w:szCs w:val="21"/>
                <w:lang w:eastAsia="ru-RU"/>
              </w:rPr>
            </w:pPr>
          </w:p>
          <w:p w14:paraId="66765373" w14:textId="77777777" w:rsidR="004E4A23" w:rsidRPr="00470810" w:rsidRDefault="004E4A23" w:rsidP="004E4A23">
            <w:pPr>
              <w:jc w:val="right"/>
              <w:rPr>
                <w:rFonts w:ascii="GHEA Grapalat" w:hAnsi="GHEA Grapalat"/>
                <w:i/>
                <w:sz w:val="18"/>
              </w:rPr>
            </w:pPr>
            <w:bookmarkStart w:id="12" w:name="_Hlk187704942"/>
            <w:bookmarkStart w:id="13" w:name="_Hlk187703946"/>
            <w:r w:rsidRPr="005E1F72">
              <w:rPr>
                <w:rFonts w:ascii="GHEA Grapalat" w:hAnsi="GHEA Grapalat"/>
                <w:i/>
                <w:sz w:val="18"/>
                <w:lang w:val="hy-AM"/>
              </w:rPr>
              <w:lastRenderedPageBreak/>
              <w:t xml:space="preserve">Հավելված N </w:t>
            </w:r>
            <w:r w:rsidRPr="00470810">
              <w:rPr>
                <w:rFonts w:ascii="GHEA Grapalat" w:hAnsi="GHEA Grapalat"/>
                <w:i/>
                <w:sz w:val="18"/>
              </w:rPr>
              <w:t>4</w:t>
            </w:r>
          </w:p>
          <w:p w14:paraId="646C3D5D" w14:textId="4A3EABE1"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              20</w:t>
            </w:r>
            <w:r w:rsidR="00513CB2">
              <w:rPr>
                <w:rFonts w:ascii="GHEA Grapalat" w:hAnsi="GHEA Grapalat" w:cs="Sylfaen"/>
                <w:i/>
                <w:sz w:val="20"/>
                <w:lang w:val="pt-BR"/>
              </w:rPr>
              <w:t>2</w:t>
            </w:r>
            <w:r w:rsidR="00373C4E">
              <w:rPr>
                <w:rFonts w:ascii="GHEA Grapalat" w:hAnsi="GHEA Grapalat" w:cs="Sylfaen"/>
                <w:i/>
                <w:sz w:val="20"/>
                <w:lang w:val="pt-BR"/>
              </w:rPr>
              <w:t>6</w:t>
            </w:r>
            <w:r w:rsidRPr="005E1F72">
              <w:rPr>
                <w:rFonts w:ascii="GHEA Grapalat" w:hAnsi="GHEA Grapalat" w:cs="Sylfaen"/>
                <w:i/>
                <w:sz w:val="20"/>
                <w:lang w:val="pt-BR"/>
              </w:rPr>
              <w:t xml:space="preserve">  թ. կնքված </w:t>
            </w:r>
          </w:p>
          <w:p w14:paraId="277B09C7" w14:textId="66B237E1"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xml:space="preserve">                 </w:t>
            </w:r>
            <w:r w:rsidR="00513CB2" w:rsidRPr="00F566BF">
              <w:rPr>
                <w:rFonts w:ascii="GHEA Grapalat" w:hAnsi="GHEA Grapalat"/>
                <w:i/>
                <w:sz w:val="18"/>
                <w:lang w:val="hy-AM"/>
              </w:rPr>
              <w:t xml:space="preserve">                    </w:t>
            </w:r>
            <w:r w:rsidR="00AE330B">
              <w:rPr>
                <w:rFonts w:ascii="GHEA Grapalat" w:hAnsi="GHEA Grapalat"/>
                <w:i/>
                <w:sz w:val="18"/>
                <w:lang w:val="hy-AM"/>
              </w:rPr>
              <w:t>ԵՔ-ԲՄԽԾՁԲ-</w:t>
            </w:r>
            <w:r w:rsidR="00D12E88">
              <w:rPr>
                <w:rFonts w:ascii="GHEA Grapalat" w:hAnsi="GHEA Grapalat"/>
                <w:i/>
                <w:sz w:val="18"/>
                <w:lang w:val="hy-AM"/>
              </w:rPr>
              <w:t>26/26</w:t>
            </w:r>
            <w:r w:rsidR="00513CB2">
              <w:rPr>
                <w:rFonts w:ascii="GHEA Grapalat" w:hAnsi="GHEA Grapalat"/>
                <w:i/>
                <w:sz w:val="18"/>
                <w:lang w:val="hy-AM"/>
              </w:rPr>
              <w:t xml:space="preserve"> </w:t>
            </w:r>
            <w:r w:rsidRPr="005E1F72">
              <w:rPr>
                <w:rFonts w:ascii="GHEA Grapalat" w:hAnsi="GHEA Grapalat" w:cs="Sylfaen"/>
                <w:i/>
                <w:sz w:val="20"/>
                <w:lang w:val="pt-BR"/>
              </w:rPr>
              <w:t xml:space="preserve"> ծածկագրով պայմանագրի</w:t>
            </w:r>
          </w:p>
          <w:p w14:paraId="3632EDD6" w14:textId="77777777" w:rsidR="004E4A23" w:rsidRPr="00F32F71" w:rsidRDefault="004E4A23" w:rsidP="004E4A23">
            <w:pPr>
              <w:tabs>
                <w:tab w:val="left" w:pos="360"/>
                <w:tab w:val="left" w:pos="540"/>
              </w:tabs>
              <w:jc w:val="center"/>
              <w:rPr>
                <w:rFonts w:ascii="Sylfaen" w:hAnsi="Sylfaen" w:cs="Sylfaen"/>
                <w:b/>
                <w:bCs/>
                <w:lang w:val="pt-BR"/>
              </w:rPr>
            </w:pPr>
          </w:p>
          <w:p w14:paraId="5ADAFCB6" w14:textId="77777777" w:rsidR="004E4A23" w:rsidRPr="00470810" w:rsidRDefault="004E4A23" w:rsidP="004E4A23">
            <w:pPr>
              <w:jc w:val="right"/>
              <w:rPr>
                <w:rFonts w:ascii="GHEA Grapalat" w:hAnsi="GHEA Grapalat"/>
                <w:i/>
                <w:sz w:val="18"/>
              </w:rPr>
            </w:pPr>
          </w:p>
          <w:p w14:paraId="1E1DC762" w14:textId="77777777" w:rsidR="004E4A23" w:rsidRDefault="004E4A23" w:rsidP="004E4A23">
            <w:pPr>
              <w:rPr>
                <w:rFonts w:ascii="GHEA Grapalat" w:hAnsi="GHEA Grapalat" w:cs="GHEA Grapalat"/>
                <w:sz w:val="22"/>
                <w:szCs w:val="22"/>
                <w:lang w:val="hy-AM"/>
              </w:rPr>
            </w:pPr>
          </w:p>
          <w:p w14:paraId="7776B857" w14:textId="77777777" w:rsidR="004E4A23" w:rsidRDefault="004E4A23" w:rsidP="004E4A23">
            <w:pPr>
              <w:rPr>
                <w:rFonts w:ascii="GHEA Grapalat" w:hAnsi="GHEA Grapalat" w:cs="GHEA Grapalat"/>
                <w:sz w:val="22"/>
                <w:szCs w:val="22"/>
                <w:lang w:val="hy-AM"/>
              </w:rPr>
            </w:pPr>
          </w:p>
          <w:p w14:paraId="208AD539" w14:textId="77777777" w:rsidR="004E4A23" w:rsidRDefault="004E4A23" w:rsidP="004E4A23">
            <w:pPr>
              <w:rPr>
                <w:rFonts w:ascii="GHEA Grapalat" w:hAnsi="GHEA Grapalat" w:cs="GHEA Grapalat"/>
                <w:sz w:val="22"/>
                <w:szCs w:val="22"/>
                <w:lang w:val="hy-AM"/>
              </w:rPr>
            </w:pPr>
          </w:p>
          <w:p w14:paraId="0922A9AD" w14:textId="77777777" w:rsidR="004E4A23" w:rsidRDefault="004E4A23" w:rsidP="004E4A23">
            <w:pPr>
              <w:rPr>
                <w:rFonts w:ascii="GHEA Grapalat" w:hAnsi="GHEA Grapalat" w:cs="GHEA Grapalat"/>
                <w:sz w:val="22"/>
                <w:szCs w:val="22"/>
                <w:lang w:val="hy-AM"/>
              </w:rPr>
            </w:pPr>
          </w:p>
          <w:p w14:paraId="11D40DA5" w14:textId="77777777" w:rsidR="004E4A23" w:rsidRPr="00635053" w:rsidRDefault="004E4A23" w:rsidP="004E4A23">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0F1C2479" w14:textId="77777777" w:rsidR="004E4A23" w:rsidRPr="00635053" w:rsidRDefault="004E4A23" w:rsidP="004E4A23">
            <w:pPr>
              <w:jc w:val="center"/>
              <w:rPr>
                <w:rFonts w:ascii="GHEA Grapalat" w:hAnsi="GHEA Grapalat" w:cs="GHEA Grapalat"/>
                <w:sz w:val="22"/>
                <w:szCs w:val="22"/>
                <w:lang w:val="hy-AM"/>
              </w:rPr>
            </w:pPr>
          </w:p>
          <w:p w14:paraId="45AFEBE8" w14:textId="77777777" w:rsidR="004E4A23" w:rsidRPr="005E1F72" w:rsidRDefault="004E4A23" w:rsidP="004E4A23">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08F9F4BB" w14:textId="77777777" w:rsidR="004E4A23" w:rsidRDefault="004E4A23" w:rsidP="004E4A23">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782E6E6A" w14:textId="77777777" w:rsidR="004E4A23" w:rsidRPr="005E1F72" w:rsidRDefault="004E4A23" w:rsidP="004E4A23">
            <w:pPr>
              <w:jc w:val="both"/>
              <w:rPr>
                <w:rFonts w:ascii="GHEA Grapalat" w:hAnsi="GHEA Grapalat"/>
                <w:sz w:val="22"/>
                <w:szCs w:val="22"/>
                <w:vertAlign w:val="superscript"/>
                <w:lang w:val="es-ES"/>
              </w:rPr>
            </w:pPr>
          </w:p>
          <w:p w14:paraId="284ED976" w14:textId="77777777" w:rsidR="004E4A23" w:rsidRPr="00E5270C" w:rsidRDefault="004E4A23" w:rsidP="004E4A23">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 xml:space="preserve">. </w:t>
            </w:r>
            <w:proofErr w:type="spellStart"/>
            <w:r w:rsidRPr="00635053">
              <w:rPr>
                <w:rFonts w:ascii="GHEA Grapalat" w:hAnsi="GHEA Grapalat" w:cs="Sylfaen"/>
                <w:sz w:val="20"/>
                <w:szCs w:val="20"/>
                <w:lang w:val="es-ES"/>
              </w:rPr>
              <w:t>կնքված</w:t>
            </w:r>
            <w:proofErr w:type="spellEnd"/>
          </w:p>
          <w:p w14:paraId="73F94E91" w14:textId="1A3061A5" w:rsidR="004E4A23" w:rsidRPr="005E1F72" w:rsidRDefault="004E4A23" w:rsidP="004E4A23">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3E48148D" w14:textId="77777777" w:rsidR="004E4A23" w:rsidRPr="005E1F72" w:rsidRDefault="004E4A23" w:rsidP="004E4A23">
            <w:pPr>
              <w:jc w:val="both"/>
              <w:rPr>
                <w:rFonts w:ascii="GHEA Grapalat" w:hAnsi="GHEA Grapalat" w:cs="Sylfaen"/>
                <w:vertAlign w:val="superscript"/>
                <w:lang w:val="es-ES"/>
              </w:rPr>
            </w:pPr>
          </w:p>
          <w:p w14:paraId="6E493312" w14:textId="77777777" w:rsidR="004E4A23" w:rsidRPr="005E1F72" w:rsidRDefault="004E4A23" w:rsidP="004E4A23">
            <w:pPr>
              <w:jc w:val="both"/>
              <w:rPr>
                <w:rFonts w:ascii="GHEA Grapalat" w:hAnsi="GHEA Grapalat"/>
                <w:sz w:val="22"/>
                <w:szCs w:val="22"/>
                <w:u w:val="single"/>
                <w:lang w:val="es-ES"/>
              </w:rPr>
            </w:pPr>
          </w:p>
          <w:p w14:paraId="09392F2E" w14:textId="1CC5B75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68174CFC" w14:textId="77777777" w:rsidR="00405693" w:rsidRDefault="00405693" w:rsidP="004E4A23">
            <w:pPr>
              <w:jc w:val="both"/>
              <w:rPr>
                <w:rFonts w:ascii="GHEA Grapalat" w:hAnsi="GHEA Grapalat" w:cs="Sylfaen"/>
                <w:sz w:val="20"/>
                <w:szCs w:val="20"/>
                <w:lang w:val="es-ES"/>
              </w:rPr>
            </w:pPr>
          </w:p>
          <w:p w14:paraId="71D3B214" w14:textId="7777777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 xml:space="preserve">20  </w:t>
            </w:r>
            <w:r>
              <w:rPr>
                <w:rFonts w:ascii="GHEA Grapalat" w:hAnsi="GHEA Grapalat" w:cs="Sylfaen"/>
                <w:sz w:val="20"/>
                <w:szCs w:val="20"/>
                <w:lang w:val="es-ES"/>
              </w:rPr>
              <w:t>թ</w:t>
            </w:r>
            <w:proofErr w:type="gramEnd"/>
            <w:r>
              <w:rPr>
                <w:rFonts w:ascii="GHEA Grapalat" w:hAnsi="GHEA Grapalat" w:cs="Sylfaen"/>
                <w:sz w:val="20"/>
                <w:szCs w:val="20"/>
                <w:lang w:val="es-ES"/>
              </w:rPr>
              <w:t>-</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61639636" w14:textId="596C12B5" w:rsidR="004E4A23" w:rsidRDefault="004E4A23" w:rsidP="004E4A23">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448673A7" w14:textId="77777777" w:rsidR="004E4A23" w:rsidRDefault="004E4A23" w:rsidP="004E4A23">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50FA5EE" w14:textId="77777777" w:rsidR="004E4A23" w:rsidRDefault="004E4A23" w:rsidP="004E4A23">
            <w:pPr>
              <w:jc w:val="both"/>
              <w:rPr>
                <w:rFonts w:ascii="GHEA Grapalat" w:hAnsi="GHEA Grapalat" w:cs="Sylfaen"/>
                <w:sz w:val="20"/>
                <w:szCs w:val="20"/>
                <w:lang w:val="es-ES"/>
              </w:rPr>
            </w:pPr>
          </w:p>
          <w:p w14:paraId="745D9A9D" w14:textId="3971BD3F" w:rsidR="004E4A23" w:rsidRPr="00E5270C"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w:t>
            </w:r>
            <w:r w:rsidR="00EF6E29">
              <w:rPr>
                <w:rFonts w:ascii="GHEA Grapalat" w:hAnsi="GHEA Grapalat" w:cs="Sylfaen"/>
                <w:sz w:val="20"/>
                <w:szCs w:val="20"/>
                <w:lang w:val="es-ES"/>
              </w:rPr>
              <w:t>2</w:t>
            </w:r>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6015C51" w14:textId="77777777" w:rsidR="004E4A23" w:rsidRPr="00513F14" w:rsidRDefault="004E4A23" w:rsidP="004E4A23">
            <w:pPr>
              <w:jc w:val="center"/>
              <w:rPr>
                <w:rFonts w:ascii="GHEA Grapalat" w:hAnsi="GHEA Grapalat" w:cs="GHEA Grapalat"/>
                <w:sz w:val="22"/>
                <w:szCs w:val="22"/>
                <w:lang w:val="es-ES"/>
              </w:rPr>
            </w:pPr>
          </w:p>
          <w:p w14:paraId="3D3F5CD4" w14:textId="77777777" w:rsidR="004E4A23" w:rsidRDefault="004E4A23" w:rsidP="004E4A23">
            <w:pPr>
              <w:ind w:firstLine="709"/>
              <w:jc w:val="both"/>
              <w:rPr>
                <w:lang w:val="es-ES"/>
              </w:rPr>
            </w:pPr>
          </w:p>
          <w:p w14:paraId="42D8FCD8" w14:textId="77777777" w:rsidR="004E4A23" w:rsidRDefault="004E4A23" w:rsidP="004E4A23">
            <w:pPr>
              <w:ind w:firstLine="709"/>
              <w:jc w:val="both"/>
              <w:rPr>
                <w:lang w:val="es-ES"/>
              </w:rPr>
            </w:pPr>
          </w:p>
          <w:p w14:paraId="1968BD6B" w14:textId="77777777" w:rsidR="004E4A23" w:rsidRDefault="004E4A23" w:rsidP="004E4A23">
            <w:pPr>
              <w:ind w:firstLine="709"/>
              <w:jc w:val="both"/>
              <w:rPr>
                <w:lang w:val="es-ES"/>
              </w:rPr>
            </w:pPr>
          </w:p>
          <w:p w14:paraId="62376844" w14:textId="77777777" w:rsidR="004E4A23" w:rsidRDefault="004E4A23" w:rsidP="004E4A23">
            <w:pPr>
              <w:ind w:firstLine="709"/>
              <w:jc w:val="both"/>
              <w:rPr>
                <w:lang w:val="es-ES"/>
              </w:rPr>
            </w:pPr>
          </w:p>
          <w:p w14:paraId="02A7F3F7" w14:textId="77777777" w:rsidR="004E4A23" w:rsidRPr="009A5836" w:rsidRDefault="004E4A23" w:rsidP="004E4A23">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0046F67E" w14:textId="77777777" w:rsidR="004E4A23" w:rsidRDefault="004E4A23" w:rsidP="004E4A23">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D6AF640" w14:textId="77777777" w:rsidR="004E4A23" w:rsidRPr="009A5836" w:rsidRDefault="004E4A23" w:rsidP="004E4A23">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B75C1BF" w14:textId="77777777" w:rsidR="004E4A23" w:rsidRPr="009A5836" w:rsidRDefault="004E4A23" w:rsidP="004E4A23">
            <w:pPr>
              <w:jc w:val="right"/>
              <w:rPr>
                <w:rFonts w:ascii="GHEA Grapalat" w:hAnsi="GHEA Grapalat"/>
                <w:sz w:val="20"/>
                <w:lang w:val="hy-AM"/>
              </w:rPr>
            </w:pPr>
            <w:r w:rsidRPr="009A5836">
              <w:rPr>
                <w:rFonts w:ascii="GHEA Grapalat" w:hAnsi="GHEA Grapalat"/>
                <w:sz w:val="20"/>
                <w:lang w:val="hy-AM"/>
              </w:rPr>
              <w:t xml:space="preserve">    </w:t>
            </w:r>
          </w:p>
          <w:p w14:paraId="7F96976C" w14:textId="77777777" w:rsidR="004E4A23" w:rsidRDefault="004E4A23" w:rsidP="004E4A23">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4F3BFEAC" w14:textId="77777777" w:rsidR="004E4A23" w:rsidRDefault="004E4A23" w:rsidP="004E4A23">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BA5F0D0" w14:textId="77777777" w:rsidR="004E4A23"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12"/>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13"/>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E716BB" w14:textId="77777777" w:rsidR="00581541" w:rsidRDefault="00581541">
      <w:r>
        <w:separator/>
      </w:r>
    </w:p>
  </w:endnote>
  <w:endnote w:type="continuationSeparator" w:id="0">
    <w:p w14:paraId="14AE2E7F" w14:textId="77777777" w:rsidR="00581541" w:rsidRDefault="00581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B4D5DA" w14:textId="77777777" w:rsidR="00581541" w:rsidRDefault="00581541">
      <w:r>
        <w:separator/>
      </w:r>
    </w:p>
  </w:footnote>
  <w:footnote w:type="continuationSeparator" w:id="0">
    <w:p w14:paraId="40871302" w14:textId="77777777" w:rsidR="00581541" w:rsidRDefault="00581541">
      <w:r>
        <w:continuationSeparator/>
      </w:r>
    </w:p>
  </w:footnote>
  <w:footnote w:id="1">
    <w:p w14:paraId="6DD884E6" w14:textId="77777777" w:rsidR="00D12E88" w:rsidRDefault="00D12E88" w:rsidP="00D12E88">
      <w:pPr>
        <w:pStyle w:val="FootnoteText"/>
        <w:rPr>
          <w:rFonts w:asciiTheme="minorHAnsi" w:hAnsiTheme="minorHAnsi"/>
          <w:lang w:val="hy-AM"/>
        </w:rPr>
      </w:pPr>
      <w:r>
        <w:rPr>
          <w:rStyle w:val="FootnoteReference"/>
        </w:rPr>
        <w:footnoteRef/>
      </w:r>
      <w:r>
        <w:t xml:space="preserve"> </w:t>
      </w:r>
      <w:r>
        <w:rPr>
          <w:rFonts w:ascii="GHEA Grapalat" w:hAnsi="GHEA Grapalat" w:cs="Sylfaen"/>
          <w:b/>
          <w:i/>
          <w:iCs/>
          <w:noProof/>
          <w:lang w:val="hy-AM"/>
        </w:rPr>
        <w:t>որակավորումը սահմանել համաձայն ՀՀ քաղաքաշինության կոմիտեի կողմից տրամադրվող հավաստագրի</w:t>
      </w: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չափաբաժիններով</w:t>
      </w:r>
      <w:proofErr w:type="spellEnd"/>
      <w:r w:rsidRPr="003053EF">
        <w:rPr>
          <w:rFonts w:ascii="GHEA Grapalat" w:hAnsi="GHEA Grapalat" w:cs="Sylfaen"/>
          <w:i/>
          <w:sz w:val="16"/>
          <w:szCs w:val="16"/>
        </w:rPr>
        <w:t xml:space="preserve">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58702A"/>
    <w:multiLevelType w:val="hybridMultilevel"/>
    <w:tmpl w:val="70C824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E2E0B24"/>
    <w:multiLevelType w:val="hybridMultilevel"/>
    <w:tmpl w:val="409C1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3"/>
  </w:num>
  <w:num w:numId="2" w16cid:durableId="1608543227">
    <w:abstractNumId w:val="9"/>
  </w:num>
  <w:num w:numId="3" w16cid:durableId="1163819955">
    <w:abstractNumId w:val="20"/>
  </w:num>
  <w:num w:numId="4" w16cid:durableId="1174689483">
    <w:abstractNumId w:val="16"/>
  </w:num>
  <w:num w:numId="5" w16cid:durableId="579799691">
    <w:abstractNumId w:val="25"/>
  </w:num>
  <w:num w:numId="6" w16cid:durableId="72355419">
    <w:abstractNumId w:val="23"/>
    <w:lvlOverride w:ilvl="0">
      <w:startOverride w:val="1"/>
    </w:lvlOverride>
    <w:lvlOverride w:ilvl="1"/>
    <w:lvlOverride w:ilvl="2"/>
    <w:lvlOverride w:ilvl="3"/>
    <w:lvlOverride w:ilvl="4"/>
    <w:lvlOverride w:ilvl="5"/>
    <w:lvlOverride w:ilvl="6"/>
    <w:lvlOverride w:ilvl="7"/>
    <w:lvlOverride w:ilvl="8"/>
  </w:num>
  <w:num w:numId="7" w16cid:durableId="107960108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8"/>
  </w:num>
  <w:num w:numId="10" w16cid:durableId="2033219715">
    <w:abstractNumId w:val="6"/>
  </w:num>
  <w:num w:numId="11" w16cid:durableId="2121681057">
    <w:abstractNumId w:val="8"/>
  </w:num>
  <w:num w:numId="12" w16cid:durableId="1177887081">
    <w:abstractNumId w:val="29"/>
  </w:num>
  <w:num w:numId="13" w16cid:durableId="1087531473">
    <w:abstractNumId w:val="26"/>
  </w:num>
  <w:num w:numId="14" w16cid:durableId="1989898819">
    <w:abstractNumId w:val="12"/>
  </w:num>
  <w:num w:numId="15" w16cid:durableId="1722704565">
    <w:abstractNumId w:val="27"/>
  </w:num>
  <w:num w:numId="16" w16cid:durableId="270550459">
    <w:abstractNumId w:val="15"/>
  </w:num>
  <w:num w:numId="17" w16cid:durableId="1346326557">
    <w:abstractNumId w:val="7"/>
  </w:num>
  <w:num w:numId="18" w16cid:durableId="795952545">
    <w:abstractNumId w:val="1"/>
  </w:num>
  <w:num w:numId="19" w16cid:durableId="1130442947">
    <w:abstractNumId w:val="5"/>
  </w:num>
  <w:num w:numId="20" w16cid:durableId="366301439">
    <w:abstractNumId w:val="4"/>
  </w:num>
  <w:num w:numId="21" w16cid:durableId="1796287460">
    <w:abstractNumId w:val="30"/>
  </w:num>
  <w:num w:numId="22" w16cid:durableId="1703357523">
    <w:abstractNumId w:val="28"/>
  </w:num>
  <w:num w:numId="23" w16cid:durableId="1800225600">
    <w:abstractNumId w:val="24"/>
  </w:num>
  <w:num w:numId="24" w16cid:durableId="173808293">
    <w:abstractNumId w:val="0"/>
  </w:num>
  <w:num w:numId="25" w16cid:durableId="964384315">
    <w:abstractNumId w:val="14"/>
  </w:num>
  <w:num w:numId="26" w16cid:durableId="133259512">
    <w:abstractNumId w:val="17"/>
  </w:num>
  <w:num w:numId="27" w16cid:durableId="109983424">
    <w:abstractNumId w:val="22"/>
  </w:num>
  <w:num w:numId="28" w16cid:durableId="352153748">
    <w:abstractNumId w:val="11"/>
  </w:num>
  <w:num w:numId="29" w16cid:durableId="1170219024">
    <w:abstractNumId w:val="10"/>
  </w:num>
  <w:num w:numId="30" w16cid:durableId="1554270000">
    <w:abstractNumId w:val="13"/>
  </w:num>
  <w:num w:numId="31" w16cid:durableId="1113285084">
    <w:abstractNumId w:val="21"/>
  </w:num>
  <w:num w:numId="32" w16cid:durableId="500892976">
    <w:abstractNumId w:val="3"/>
  </w:num>
  <w:num w:numId="33" w16cid:durableId="2111654030">
    <w:abstractNumId w:val="19"/>
  </w:num>
  <w:num w:numId="34" w16cid:durableId="1561089124">
    <w:abstractNumId w:val="1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82677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588610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150"/>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BAC"/>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5232"/>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11AD"/>
    <w:rsid w:val="001242C4"/>
    <w:rsid w:val="00124461"/>
    <w:rsid w:val="00124947"/>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4D"/>
    <w:rsid w:val="001808AF"/>
    <w:rsid w:val="00180D94"/>
    <w:rsid w:val="00180EB9"/>
    <w:rsid w:val="00180EE9"/>
    <w:rsid w:val="00181C60"/>
    <w:rsid w:val="00181F0F"/>
    <w:rsid w:val="00181F75"/>
    <w:rsid w:val="001820DF"/>
    <w:rsid w:val="00183004"/>
    <w:rsid w:val="0018301A"/>
    <w:rsid w:val="001830FF"/>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A6BED"/>
    <w:rsid w:val="001B0D9A"/>
    <w:rsid w:val="001B1370"/>
    <w:rsid w:val="001B1D23"/>
    <w:rsid w:val="001B1FC4"/>
    <w:rsid w:val="001B210E"/>
    <w:rsid w:val="001B21A3"/>
    <w:rsid w:val="001B2244"/>
    <w:rsid w:val="001B25D3"/>
    <w:rsid w:val="001B37D2"/>
    <w:rsid w:val="001B3F20"/>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296F"/>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476"/>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253B"/>
    <w:rsid w:val="00213263"/>
    <w:rsid w:val="002137E6"/>
    <w:rsid w:val="00213EB8"/>
    <w:rsid w:val="0021455A"/>
    <w:rsid w:val="00217710"/>
    <w:rsid w:val="00220491"/>
    <w:rsid w:val="00220ACB"/>
    <w:rsid w:val="00220C7C"/>
    <w:rsid w:val="00221608"/>
    <w:rsid w:val="002218FE"/>
    <w:rsid w:val="00221D5F"/>
    <w:rsid w:val="002232C3"/>
    <w:rsid w:val="00224049"/>
    <w:rsid w:val="002240AB"/>
    <w:rsid w:val="002250D8"/>
    <w:rsid w:val="0022515E"/>
    <w:rsid w:val="002252CD"/>
    <w:rsid w:val="00226412"/>
    <w:rsid w:val="002268CD"/>
    <w:rsid w:val="00227308"/>
    <w:rsid w:val="002273AD"/>
    <w:rsid w:val="0022770A"/>
    <w:rsid w:val="00227C9F"/>
    <w:rsid w:val="00230B12"/>
    <w:rsid w:val="00230C8F"/>
    <w:rsid w:val="00231164"/>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427"/>
    <w:rsid w:val="00286AD3"/>
    <w:rsid w:val="0028726A"/>
    <w:rsid w:val="002877FC"/>
    <w:rsid w:val="00287968"/>
    <w:rsid w:val="00290B44"/>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46D2"/>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BAB"/>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537"/>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BA4"/>
    <w:rsid w:val="00323D51"/>
    <w:rsid w:val="00324445"/>
    <w:rsid w:val="00325546"/>
    <w:rsid w:val="003257F0"/>
    <w:rsid w:val="003259C5"/>
    <w:rsid w:val="00325A9F"/>
    <w:rsid w:val="00325CC0"/>
    <w:rsid w:val="0032650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69B6"/>
    <w:rsid w:val="003572A0"/>
    <w:rsid w:val="003579C1"/>
    <w:rsid w:val="00357A33"/>
    <w:rsid w:val="00357AA2"/>
    <w:rsid w:val="00357D48"/>
    <w:rsid w:val="00357E1B"/>
    <w:rsid w:val="00357E6C"/>
    <w:rsid w:val="00360820"/>
    <w:rsid w:val="00361308"/>
    <w:rsid w:val="00362238"/>
    <w:rsid w:val="0036230B"/>
    <w:rsid w:val="003626E7"/>
    <w:rsid w:val="00363298"/>
    <w:rsid w:val="00363335"/>
    <w:rsid w:val="00363627"/>
    <w:rsid w:val="00363E98"/>
    <w:rsid w:val="00364E7A"/>
    <w:rsid w:val="003650C5"/>
    <w:rsid w:val="00365FCC"/>
    <w:rsid w:val="003675B2"/>
    <w:rsid w:val="00370C85"/>
    <w:rsid w:val="00370ECD"/>
    <w:rsid w:val="0037177E"/>
    <w:rsid w:val="003717D2"/>
    <w:rsid w:val="00372364"/>
    <w:rsid w:val="00372935"/>
    <w:rsid w:val="00372C2B"/>
    <w:rsid w:val="00372C67"/>
    <w:rsid w:val="00372FAD"/>
    <w:rsid w:val="0037329F"/>
    <w:rsid w:val="003738F3"/>
    <w:rsid w:val="00373C4E"/>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5B"/>
    <w:rsid w:val="003A17B2"/>
    <w:rsid w:val="003A2BE0"/>
    <w:rsid w:val="003A2FEF"/>
    <w:rsid w:val="003A377C"/>
    <w:rsid w:val="003A39DC"/>
    <w:rsid w:val="003A5049"/>
    <w:rsid w:val="003A5533"/>
    <w:rsid w:val="003A55F9"/>
    <w:rsid w:val="003A57F0"/>
    <w:rsid w:val="003A62A4"/>
    <w:rsid w:val="003A645E"/>
    <w:rsid w:val="003A7A32"/>
    <w:rsid w:val="003A7FC7"/>
    <w:rsid w:val="003B032B"/>
    <w:rsid w:val="003B0939"/>
    <w:rsid w:val="003B0D6E"/>
    <w:rsid w:val="003B1FC0"/>
    <w:rsid w:val="003B2D15"/>
    <w:rsid w:val="003B3A13"/>
    <w:rsid w:val="003B4A74"/>
    <w:rsid w:val="003B5004"/>
    <w:rsid w:val="003B509C"/>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086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49A5"/>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2F17"/>
    <w:rsid w:val="004134BB"/>
    <w:rsid w:val="00413A8A"/>
    <w:rsid w:val="00416F1E"/>
    <w:rsid w:val="00417553"/>
    <w:rsid w:val="004175B6"/>
    <w:rsid w:val="0042084B"/>
    <w:rsid w:val="0042188A"/>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2B78"/>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3C8"/>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190"/>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2A7B"/>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B18"/>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039"/>
    <w:rsid w:val="004D2727"/>
    <w:rsid w:val="004D28BA"/>
    <w:rsid w:val="004D2B4B"/>
    <w:rsid w:val="004D2EC6"/>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EE0"/>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541"/>
    <w:rsid w:val="00581DC3"/>
    <w:rsid w:val="0058298C"/>
    <w:rsid w:val="00582FEB"/>
    <w:rsid w:val="00583092"/>
    <w:rsid w:val="00583117"/>
    <w:rsid w:val="0058362C"/>
    <w:rsid w:val="0058472E"/>
    <w:rsid w:val="00584A70"/>
    <w:rsid w:val="0058536E"/>
    <w:rsid w:val="005855C3"/>
    <w:rsid w:val="005856C5"/>
    <w:rsid w:val="00585DD4"/>
    <w:rsid w:val="00585E16"/>
    <w:rsid w:val="0058649C"/>
    <w:rsid w:val="00586CD2"/>
    <w:rsid w:val="00586E28"/>
    <w:rsid w:val="00587072"/>
    <w:rsid w:val="00587F4B"/>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3EE8"/>
    <w:rsid w:val="006657A3"/>
    <w:rsid w:val="006657EE"/>
    <w:rsid w:val="00666907"/>
    <w:rsid w:val="00666FC8"/>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87B"/>
    <w:rsid w:val="0071689A"/>
    <w:rsid w:val="00716BD3"/>
    <w:rsid w:val="00716F47"/>
    <w:rsid w:val="007204FD"/>
    <w:rsid w:val="00721029"/>
    <w:rsid w:val="007210AC"/>
    <w:rsid w:val="007212CC"/>
    <w:rsid w:val="0072168C"/>
    <w:rsid w:val="00721CBC"/>
    <w:rsid w:val="00722393"/>
    <w:rsid w:val="007224D2"/>
    <w:rsid w:val="00722665"/>
    <w:rsid w:val="00723462"/>
    <w:rsid w:val="0072365C"/>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5F9"/>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243"/>
    <w:rsid w:val="007B297E"/>
    <w:rsid w:val="007B348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B50"/>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63E"/>
    <w:rsid w:val="00807F1E"/>
    <w:rsid w:val="00807F3B"/>
    <w:rsid w:val="008105B4"/>
    <w:rsid w:val="00811D16"/>
    <w:rsid w:val="008128C9"/>
    <w:rsid w:val="008138CD"/>
    <w:rsid w:val="00813CD0"/>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9B4"/>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2193"/>
    <w:rsid w:val="008421FA"/>
    <w:rsid w:val="00842815"/>
    <w:rsid w:val="00842CDF"/>
    <w:rsid w:val="00842DEA"/>
    <w:rsid w:val="008435A4"/>
    <w:rsid w:val="008435DB"/>
    <w:rsid w:val="00843892"/>
    <w:rsid w:val="0084400A"/>
    <w:rsid w:val="00844434"/>
    <w:rsid w:val="00845AA5"/>
    <w:rsid w:val="0084628D"/>
    <w:rsid w:val="00846E52"/>
    <w:rsid w:val="00847EB9"/>
    <w:rsid w:val="008504E0"/>
    <w:rsid w:val="00850570"/>
    <w:rsid w:val="00850857"/>
    <w:rsid w:val="00850C7B"/>
    <w:rsid w:val="008510F1"/>
    <w:rsid w:val="008519CC"/>
    <w:rsid w:val="0085236E"/>
    <w:rsid w:val="008524E5"/>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4B33"/>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3CB8"/>
    <w:rsid w:val="0089480B"/>
    <w:rsid w:val="0089524D"/>
    <w:rsid w:val="00895D70"/>
    <w:rsid w:val="00896212"/>
    <w:rsid w:val="0089622B"/>
    <w:rsid w:val="00896A13"/>
    <w:rsid w:val="008A0AF2"/>
    <w:rsid w:val="008A120F"/>
    <w:rsid w:val="008A1E8D"/>
    <w:rsid w:val="008A24FA"/>
    <w:rsid w:val="008A2FF1"/>
    <w:rsid w:val="008A345D"/>
    <w:rsid w:val="008A3652"/>
    <w:rsid w:val="008A3C43"/>
    <w:rsid w:val="008A403C"/>
    <w:rsid w:val="008A4BAB"/>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9B6"/>
    <w:rsid w:val="008C2DF3"/>
    <w:rsid w:val="008C343E"/>
    <w:rsid w:val="008C353D"/>
    <w:rsid w:val="008C417C"/>
    <w:rsid w:val="008C5FC1"/>
    <w:rsid w:val="008C64C6"/>
    <w:rsid w:val="008C67A9"/>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6E2D"/>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5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29B6"/>
    <w:rsid w:val="00943563"/>
    <w:rsid w:val="009457D1"/>
    <w:rsid w:val="0094684E"/>
    <w:rsid w:val="009471C4"/>
    <w:rsid w:val="00947D03"/>
    <w:rsid w:val="0095176C"/>
    <w:rsid w:val="0095199F"/>
    <w:rsid w:val="00951BC0"/>
    <w:rsid w:val="00953F12"/>
    <w:rsid w:val="00954C1B"/>
    <w:rsid w:val="00954F59"/>
    <w:rsid w:val="00955A1E"/>
    <w:rsid w:val="00955CC1"/>
    <w:rsid w:val="00955E87"/>
    <w:rsid w:val="00955F08"/>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F7E"/>
    <w:rsid w:val="009771B9"/>
    <w:rsid w:val="009775DB"/>
    <w:rsid w:val="0098011A"/>
    <w:rsid w:val="00980E82"/>
    <w:rsid w:val="009813C4"/>
    <w:rsid w:val="00981540"/>
    <w:rsid w:val="0098244A"/>
    <w:rsid w:val="00982655"/>
    <w:rsid w:val="0098370E"/>
    <w:rsid w:val="00983AF5"/>
    <w:rsid w:val="00984456"/>
    <w:rsid w:val="0098465A"/>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A1"/>
    <w:rsid w:val="009B3CA3"/>
    <w:rsid w:val="009B46B2"/>
    <w:rsid w:val="009B4BC5"/>
    <w:rsid w:val="009B5889"/>
    <w:rsid w:val="009B58F7"/>
    <w:rsid w:val="009B5ED1"/>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5EAE"/>
    <w:rsid w:val="009E628A"/>
    <w:rsid w:val="009E7100"/>
    <w:rsid w:val="009F05A6"/>
    <w:rsid w:val="009F0660"/>
    <w:rsid w:val="009F06BA"/>
    <w:rsid w:val="009F079F"/>
    <w:rsid w:val="009F18D0"/>
    <w:rsid w:val="009F1FF7"/>
    <w:rsid w:val="009F21B2"/>
    <w:rsid w:val="009F337A"/>
    <w:rsid w:val="009F4638"/>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247"/>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3770F"/>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65F9"/>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A7E49"/>
    <w:rsid w:val="00AB00B1"/>
    <w:rsid w:val="00AB0304"/>
    <w:rsid w:val="00AB08CD"/>
    <w:rsid w:val="00AB0AA1"/>
    <w:rsid w:val="00AB14F4"/>
    <w:rsid w:val="00AB16AE"/>
    <w:rsid w:val="00AB1DD6"/>
    <w:rsid w:val="00AB21CA"/>
    <w:rsid w:val="00AB227A"/>
    <w:rsid w:val="00AB2618"/>
    <w:rsid w:val="00AB2648"/>
    <w:rsid w:val="00AB3FFE"/>
    <w:rsid w:val="00AB48CD"/>
    <w:rsid w:val="00AB4AE7"/>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28D3"/>
    <w:rsid w:val="00AE330B"/>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322"/>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86"/>
    <w:rsid w:val="00B72FE1"/>
    <w:rsid w:val="00B73AB8"/>
    <w:rsid w:val="00B73DE0"/>
    <w:rsid w:val="00B744F6"/>
    <w:rsid w:val="00B75687"/>
    <w:rsid w:val="00B76154"/>
    <w:rsid w:val="00B7771E"/>
    <w:rsid w:val="00B77C8D"/>
    <w:rsid w:val="00B802E2"/>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78B"/>
    <w:rsid w:val="00BB5B35"/>
    <w:rsid w:val="00BB5B81"/>
    <w:rsid w:val="00BB5F0B"/>
    <w:rsid w:val="00BB682B"/>
    <w:rsid w:val="00BB696B"/>
    <w:rsid w:val="00BB6EAD"/>
    <w:rsid w:val="00BC0BAC"/>
    <w:rsid w:val="00BC1555"/>
    <w:rsid w:val="00BC1804"/>
    <w:rsid w:val="00BC2255"/>
    <w:rsid w:val="00BC256B"/>
    <w:rsid w:val="00BC354F"/>
    <w:rsid w:val="00BC3E66"/>
    <w:rsid w:val="00BC4594"/>
    <w:rsid w:val="00BC50B7"/>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091"/>
    <w:rsid w:val="00BE6363"/>
    <w:rsid w:val="00BE6F5D"/>
    <w:rsid w:val="00BE7276"/>
    <w:rsid w:val="00BE7FE1"/>
    <w:rsid w:val="00BF0913"/>
    <w:rsid w:val="00BF4538"/>
    <w:rsid w:val="00BF46D6"/>
    <w:rsid w:val="00BF4FFD"/>
    <w:rsid w:val="00BF5421"/>
    <w:rsid w:val="00BF6450"/>
    <w:rsid w:val="00BF6DCA"/>
    <w:rsid w:val="00BF6FDA"/>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309BE"/>
    <w:rsid w:val="00C3130B"/>
    <w:rsid w:val="00C31373"/>
    <w:rsid w:val="00C324F0"/>
    <w:rsid w:val="00C33DB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0E5"/>
    <w:rsid w:val="00C91A6B"/>
    <w:rsid w:val="00C91F69"/>
    <w:rsid w:val="00C92051"/>
    <w:rsid w:val="00C95B0F"/>
    <w:rsid w:val="00C96127"/>
    <w:rsid w:val="00C978AF"/>
    <w:rsid w:val="00CA0015"/>
    <w:rsid w:val="00CA13D1"/>
    <w:rsid w:val="00CA14D6"/>
    <w:rsid w:val="00CA169D"/>
    <w:rsid w:val="00CA1747"/>
    <w:rsid w:val="00CA1C11"/>
    <w:rsid w:val="00CA1EAA"/>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0CC7"/>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2E88"/>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53FC"/>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AA1"/>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31DF"/>
    <w:rsid w:val="00DF5182"/>
    <w:rsid w:val="00DF5B1B"/>
    <w:rsid w:val="00DF68A6"/>
    <w:rsid w:val="00DF6AA5"/>
    <w:rsid w:val="00DF71BE"/>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2D78"/>
    <w:rsid w:val="00E15826"/>
    <w:rsid w:val="00E15A77"/>
    <w:rsid w:val="00E161F1"/>
    <w:rsid w:val="00E17999"/>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3FDC"/>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0AB0"/>
    <w:rsid w:val="00E51117"/>
    <w:rsid w:val="00E51EEA"/>
    <w:rsid w:val="00E52439"/>
    <w:rsid w:val="00E528AD"/>
    <w:rsid w:val="00E530B6"/>
    <w:rsid w:val="00E5348C"/>
    <w:rsid w:val="00E53C12"/>
    <w:rsid w:val="00E54297"/>
    <w:rsid w:val="00E5498B"/>
    <w:rsid w:val="00E54B2C"/>
    <w:rsid w:val="00E5510F"/>
    <w:rsid w:val="00E5657D"/>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5C7F"/>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D7242"/>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2747"/>
    <w:rsid w:val="00F23100"/>
    <w:rsid w:val="00F23A51"/>
    <w:rsid w:val="00F242D7"/>
    <w:rsid w:val="00F24327"/>
    <w:rsid w:val="00F24A51"/>
    <w:rsid w:val="00F24E9E"/>
    <w:rsid w:val="00F25B39"/>
    <w:rsid w:val="00F26162"/>
    <w:rsid w:val="00F263B3"/>
    <w:rsid w:val="00F26AC7"/>
    <w:rsid w:val="00F26BC2"/>
    <w:rsid w:val="00F2770D"/>
    <w:rsid w:val="00F27778"/>
    <w:rsid w:val="00F27AAC"/>
    <w:rsid w:val="00F339E3"/>
    <w:rsid w:val="00F34C44"/>
    <w:rsid w:val="00F36E1F"/>
    <w:rsid w:val="00F375B7"/>
    <w:rsid w:val="00F37649"/>
    <w:rsid w:val="00F377C0"/>
    <w:rsid w:val="00F377F3"/>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47D0B"/>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2F0"/>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01A"/>
    <w:rsid w:val="00F85DFC"/>
    <w:rsid w:val="00F85F62"/>
    <w:rsid w:val="00F86162"/>
    <w:rsid w:val="00F86ED5"/>
    <w:rsid w:val="00F871C2"/>
    <w:rsid w:val="00F87473"/>
    <w:rsid w:val="00F9052C"/>
    <w:rsid w:val="00F914CF"/>
    <w:rsid w:val="00F92B9A"/>
    <w:rsid w:val="00F930CD"/>
    <w:rsid w:val="00F932ED"/>
    <w:rsid w:val="00F93C26"/>
    <w:rsid w:val="00F9427D"/>
    <w:rsid w:val="00F9448B"/>
    <w:rsid w:val="00F9495C"/>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3DA7"/>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961882521">
      <w:bodyDiv w:val="1"/>
      <w:marLeft w:val="0"/>
      <w:marRight w:val="0"/>
      <w:marTop w:val="0"/>
      <w:marBottom w:val="0"/>
      <w:divBdr>
        <w:top w:val="none" w:sz="0" w:space="0" w:color="auto"/>
        <w:left w:val="none" w:sz="0" w:space="0" w:color="auto"/>
        <w:bottom w:val="none" w:sz="0" w:space="0" w:color="auto"/>
        <w:right w:val="none" w:sz="0" w:space="0" w:color="auto"/>
      </w:divBdr>
    </w:div>
    <w:div w:id="990644148">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iam.grigoryan@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722</TotalTime>
  <Pages>61</Pages>
  <Words>18848</Words>
  <Characters>107434</Characters>
  <Application>Microsoft Office Word</Application>
  <DocSecurity>0</DocSecurity>
  <Lines>895</Lines>
  <Paragraphs>252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126030</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23</cp:lastModifiedBy>
  <cp:revision>90</cp:revision>
  <cp:lastPrinted>2018-02-16T07:12:00Z</cp:lastPrinted>
  <dcterms:created xsi:type="dcterms:W3CDTF">2025-03-04T12:43:00Z</dcterms:created>
  <dcterms:modified xsi:type="dcterms:W3CDTF">2026-02-13T10:55:00Z</dcterms:modified>
</cp:coreProperties>
</file>